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42EDB" w14:textId="6587B852" w:rsidR="00951D48" w:rsidRDefault="00951D48" w:rsidP="002B3795">
      <w:pPr>
        <w:spacing w:after="0" w:line="312" w:lineRule="auto"/>
        <w:rPr>
          <w:rFonts w:ascii="Arial" w:hAnsi="Arial" w:cs="Arial"/>
          <w:b/>
          <w:color w:val="00C6D7"/>
          <w:sz w:val="60"/>
          <w:szCs w:val="60"/>
        </w:rPr>
      </w:pPr>
      <w:r>
        <w:rPr>
          <w:rFonts w:ascii="Arial" w:hAnsi="Arial" w:cs="Arial"/>
          <w:b/>
          <w:color w:val="00C6D7"/>
          <w:sz w:val="60"/>
          <w:szCs w:val="60"/>
        </w:rPr>
        <w:tab/>
      </w:r>
      <w:r>
        <w:rPr>
          <w:rFonts w:ascii="Arial" w:hAnsi="Arial" w:cs="Arial"/>
          <w:b/>
          <w:color w:val="00C6D7"/>
          <w:sz w:val="60"/>
          <w:szCs w:val="60"/>
        </w:rPr>
        <w:tab/>
      </w:r>
      <w:r>
        <w:rPr>
          <w:rFonts w:ascii="Arial" w:hAnsi="Arial" w:cs="Arial"/>
          <w:b/>
          <w:color w:val="00C6D7"/>
          <w:sz w:val="60"/>
          <w:szCs w:val="60"/>
        </w:rPr>
        <w:tab/>
      </w:r>
      <w:r>
        <w:rPr>
          <w:rFonts w:ascii="Arial" w:hAnsi="Arial" w:cs="Arial"/>
          <w:b/>
          <w:color w:val="00C6D7"/>
          <w:sz w:val="60"/>
          <w:szCs w:val="60"/>
        </w:rPr>
        <w:tab/>
      </w:r>
      <w:r>
        <w:rPr>
          <w:rFonts w:ascii="Arial" w:hAnsi="Arial" w:cs="Arial"/>
          <w:b/>
          <w:color w:val="00C6D7"/>
          <w:sz w:val="60"/>
          <w:szCs w:val="60"/>
        </w:rPr>
        <w:tab/>
      </w:r>
      <w:r>
        <w:rPr>
          <w:noProof/>
          <w:lang w:eastAsia="en-AU"/>
        </w:rPr>
        <w:drawing>
          <wp:inline distT="0" distB="0" distL="0" distR="0" wp14:anchorId="5B00BFC9" wp14:editId="46CA77F5">
            <wp:extent cx="1035050" cy="1268095"/>
            <wp:effectExtent l="0" t="0" r="0" b="8255"/>
            <wp:docPr id="1" name="Picture 1" descr="Description: cid:image001.png@01CE6DFB.63756560"/>
            <wp:cNvGraphicFramePr/>
            <a:graphic xmlns:a="http://schemas.openxmlformats.org/drawingml/2006/main">
              <a:graphicData uri="http://schemas.openxmlformats.org/drawingml/2006/picture">
                <pic:pic xmlns:pic="http://schemas.openxmlformats.org/drawingml/2006/picture">
                  <pic:nvPicPr>
                    <pic:cNvPr id="1" name="Picture 1" descr="Description: cid:image001.png@01CE6DFB.6375656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5050" cy="1268095"/>
                    </a:xfrm>
                    <a:prstGeom prst="rect">
                      <a:avLst/>
                    </a:prstGeom>
                    <a:noFill/>
                    <a:ln>
                      <a:noFill/>
                    </a:ln>
                  </pic:spPr>
                </pic:pic>
              </a:graphicData>
            </a:graphic>
          </wp:inline>
        </w:drawing>
      </w:r>
    </w:p>
    <w:p w14:paraId="342F15EC" w14:textId="77777777" w:rsidR="00F065F1" w:rsidRDefault="00F065F1" w:rsidP="002B3795">
      <w:pPr>
        <w:spacing w:after="0" w:line="312" w:lineRule="auto"/>
        <w:rPr>
          <w:rFonts w:ascii="Arial" w:hAnsi="Arial" w:cs="Arial"/>
          <w:b/>
          <w:color w:val="00C6D7"/>
          <w:sz w:val="60"/>
          <w:szCs w:val="60"/>
        </w:rPr>
      </w:pPr>
    </w:p>
    <w:p w14:paraId="52BB2A34" w14:textId="30B36DB0" w:rsidR="00696612" w:rsidRDefault="00655E93" w:rsidP="0050608A">
      <w:pPr>
        <w:pStyle w:val="AffiniaNormalRed"/>
      </w:pPr>
      <w:r>
        <w:rPr>
          <w:b/>
          <w:color w:val="00C6D7"/>
          <w:sz w:val="60"/>
          <w:szCs w:val="60"/>
        </w:rPr>
        <w:t>Business Risk</w:t>
      </w:r>
      <w:r w:rsidR="00F065F1">
        <w:rPr>
          <w:b/>
          <w:color w:val="00C6D7"/>
          <w:sz w:val="60"/>
          <w:szCs w:val="60"/>
        </w:rPr>
        <w:t xml:space="preserve"> Fact Fin</w:t>
      </w:r>
      <w:r w:rsidR="00BE4056">
        <w:rPr>
          <w:b/>
          <w:color w:val="00C6D7"/>
          <w:sz w:val="60"/>
          <w:szCs w:val="60"/>
        </w:rPr>
        <w:t>d</w:t>
      </w:r>
    </w:p>
    <w:p w14:paraId="4EDF2061" w14:textId="566521CB" w:rsidR="00F065F1" w:rsidRDefault="00F065F1" w:rsidP="00F065F1">
      <w:pPr>
        <w:pStyle w:val="Affinia2"/>
      </w:pPr>
    </w:p>
    <w:tbl>
      <w:tblPr>
        <w:tblW w:w="5000"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FFFFF" w:themeFill="background1"/>
        <w:tblLook w:val="04A0" w:firstRow="1" w:lastRow="0" w:firstColumn="1" w:lastColumn="0" w:noHBand="0" w:noVBand="1"/>
      </w:tblPr>
      <w:tblGrid>
        <w:gridCol w:w="9592"/>
      </w:tblGrid>
      <w:tr w:rsidR="00F065F1" w:rsidRPr="00F90629" w14:paraId="53E6F107" w14:textId="77777777" w:rsidTr="00F065F1">
        <w:trPr>
          <w:trHeight w:hRule="exact" w:val="454"/>
        </w:trPr>
        <w:tc>
          <w:tcPr>
            <w:tcW w:w="5000" w:type="pct"/>
            <w:tcBorders>
              <w:bottom w:val="single" w:sz="4" w:space="0" w:color="auto"/>
            </w:tcBorders>
            <w:shd w:val="clear" w:color="auto" w:fill="FFFFFF" w:themeFill="background1"/>
            <w:vAlign w:val="center"/>
          </w:tcPr>
          <w:p w14:paraId="29524327" w14:textId="7D018DAC" w:rsidR="00F065F1" w:rsidRPr="00F065F1" w:rsidRDefault="00F065F1" w:rsidP="00F065F1">
            <w:pPr>
              <w:spacing w:after="0" w:line="240" w:lineRule="auto"/>
              <w:rPr>
                <w:rFonts w:ascii="Arial" w:hAnsi="Arial" w:cs="Arial"/>
                <w:sz w:val="18"/>
                <w:szCs w:val="18"/>
                <w:lang w:val="en-US" w:eastAsia="en-AU"/>
              </w:rPr>
            </w:pPr>
          </w:p>
        </w:tc>
      </w:tr>
    </w:tbl>
    <w:p w14:paraId="68361422" w14:textId="5062832C" w:rsidR="00696612" w:rsidRDefault="00696612" w:rsidP="00696612">
      <w:pPr>
        <w:pStyle w:val="AffiniaNormal"/>
        <w:rPr>
          <w:color w:val="FF0000"/>
        </w:rPr>
      </w:pPr>
      <w:r w:rsidRPr="00AC44A8">
        <w:t>As Directors</w:t>
      </w:r>
      <w:r>
        <w:t>/Shareholders</w:t>
      </w:r>
      <w:r>
        <w:rPr>
          <w:color w:val="FF0000"/>
        </w:rPr>
        <w:t xml:space="preserve"> </w:t>
      </w:r>
    </w:p>
    <w:p w14:paraId="7DAF51B0" w14:textId="192FE755" w:rsidR="00696612" w:rsidRPr="00761284" w:rsidRDefault="00696612" w:rsidP="00696612">
      <w:pPr>
        <w:pStyle w:val="AffiniaNormalRed"/>
      </w:pPr>
    </w:p>
    <w:p w14:paraId="0717CC3C" w14:textId="77777777" w:rsidR="000A0ACE" w:rsidRDefault="000A0ACE" w:rsidP="00F065F1"/>
    <w:p w14:paraId="0C3D0B2D" w14:textId="12261A17" w:rsidR="00F065F1" w:rsidRDefault="00F065F1" w:rsidP="00F065F1">
      <w:pPr>
        <w:pStyle w:val="Affinia2"/>
      </w:pPr>
      <w:r>
        <w:t>Date</w:t>
      </w:r>
      <w:r w:rsidR="00197696">
        <w:tab/>
      </w:r>
      <w:r w:rsidR="00197696">
        <w:tab/>
      </w:r>
      <w:r w:rsidR="00197696">
        <w:tab/>
      </w:r>
      <w:r w:rsidR="00197696">
        <w:tab/>
        <w:t>Referred By</w:t>
      </w:r>
    </w:p>
    <w:tbl>
      <w:tblPr>
        <w:tblStyle w:val="TableGrid"/>
        <w:tblpPr w:leftFromText="180" w:rightFromText="180" w:vertAnchor="text" w:tblpY="1"/>
        <w:tblOverlap w:val="never"/>
        <w:tblW w:w="9634" w:type="dxa"/>
        <w:tblLook w:val="04A0" w:firstRow="1" w:lastRow="0" w:firstColumn="1" w:lastColumn="0" w:noHBand="0" w:noVBand="1"/>
      </w:tblPr>
      <w:tblGrid>
        <w:gridCol w:w="1696"/>
        <w:gridCol w:w="1134"/>
        <w:gridCol w:w="6804"/>
      </w:tblGrid>
      <w:tr w:rsidR="00197696" w14:paraId="1A36776F" w14:textId="77777777" w:rsidTr="00197696">
        <w:trPr>
          <w:trHeight w:hRule="exact" w:val="454"/>
        </w:trPr>
        <w:tc>
          <w:tcPr>
            <w:tcW w:w="1696" w:type="dxa"/>
            <w:tcBorders>
              <w:top w:val="single" w:sz="4" w:space="0" w:color="FFFFFF" w:themeColor="background1"/>
              <w:left w:val="single" w:sz="4" w:space="0" w:color="FFFFFF" w:themeColor="background1"/>
              <w:right w:val="single" w:sz="4" w:space="0" w:color="FFFFFF" w:themeColor="background1"/>
            </w:tcBorders>
            <w:vAlign w:val="center"/>
          </w:tcPr>
          <w:p w14:paraId="614ECCDD" w14:textId="4AECA99A" w:rsidR="00197696" w:rsidRDefault="00197696" w:rsidP="00197696">
            <w:pPr>
              <w:rPr>
                <w:rFonts w:ascii="Arial" w:hAnsi="Arial" w:cs="Arial"/>
                <w:sz w:val="18"/>
                <w:szCs w:val="18"/>
                <w:lang w:val="en-US" w:eastAsia="en-AU"/>
              </w:rPr>
            </w:pPr>
          </w:p>
        </w:tc>
        <w:tc>
          <w:tcPr>
            <w:tcW w:w="1134" w:type="dxa"/>
            <w:tcBorders>
              <w:top w:val="single" w:sz="4" w:space="0" w:color="FFFFFF" w:themeColor="background1"/>
              <w:left w:val="single" w:sz="4" w:space="0" w:color="FFFFFF" w:themeColor="background1"/>
              <w:bottom w:val="single" w:sz="4" w:space="0" w:color="FFFFFF"/>
              <w:right w:val="single" w:sz="4" w:space="0" w:color="FFFFFF" w:themeColor="background1"/>
            </w:tcBorders>
            <w:vAlign w:val="center"/>
          </w:tcPr>
          <w:p w14:paraId="27162F40" w14:textId="77777777" w:rsidR="00197696" w:rsidRDefault="00197696" w:rsidP="00197696">
            <w:pPr>
              <w:rPr>
                <w:rFonts w:ascii="Arial" w:hAnsi="Arial" w:cs="Arial"/>
                <w:sz w:val="18"/>
                <w:szCs w:val="18"/>
                <w:lang w:val="en-US" w:eastAsia="en-AU"/>
              </w:rPr>
            </w:pPr>
          </w:p>
        </w:tc>
        <w:tc>
          <w:tcPr>
            <w:tcW w:w="6804" w:type="dxa"/>
            <w:tcBorders>
              <w:top w:val="single" w:sz="4" w:space="0" w:color="FFFFFF" w:themeColor="background1"/>
              <w:left w:val="single" w:sz="4" w:space="0" w:color="FFFFFF" w:themeColor="background1"/>
              <w:right w:val="single" w:sz="4" w:space="0" w:color="FFFFFF" w:themeColor="background1"/>
            </w:tcBorders>
            <w:shd w:val="clear" w:color="auto" w:fill="FFFFFF" w:themeFill="background1"/>
            <w:vAlign w:val="center"/>
          </w:tcPr>
          <w:p w14:paraId="09A857A1" w14:textId="3367E348" w:rsidR="00197696" w:rsidRDefault="00BE4056" w:rsidP="00197696">
            <w:pPr>
              <w:rPr>
                <w:rFonts w:ascii="Arial" w:hAnsi="Arial" w:cs="Arial"/>
                <w:sz w:val="18"/>
                <w:szCs w:val="18"/>
                <w:lang w:val="en-US" w:eastAsia="en-AU"/>
              </w:rPr>
            </w:pPr>
            <w:r>
              <w:rPr>
                <w:rFonts w:ascii="Arial" w:hAnsi="Arial" w:cs="Arial"/>
                <w:sz w:val="18"/>
                <w:szCs w:val="18"/>
                <w:lang w:val="en-US" w:eastAsia="en-AU"/>
              </w:rPr>
              <w:t>Edgewise</w:t>
            </w:r>
          </w:p>
        </w:tc>
      </w:tr>
    </w:tbl>
    <w:p w14:paraId="1CE26450" w14:textId="77777777" w:rsidR="00F065F1" w:rsidRDefault="00F065F1" w:rsidP="00F065F1"/>
    <w:p w14:paraId="5406B5DA" w14:textId="55013873" w:rsidR="00197696" w:rsidRDefault="00197696" w:rsidP="00197696">
      <w:pPr>
        <w:pStyle w:val="Affinia2"/>
      </w:pPr>
      <w:r>
        <w:t>Adviser Name &amp; Company</w:t>
      </w:r>
      <w:bookmarkStart w:id="0" w:name="_GoBack"/>
      <w:bookmarkEnd w:id="0"/>
    </w:p>
    <w:tbl>
      <w:tblPr>
        <w:tblStyle w:val="TableGrid"/>
        <w:tblW w:w="0" w:type="auto"/>
        <w:tblLook w:val="04A0" w:firstRow="1" w:lastRow="0" w:firstColumn="1" w:lastColumn="0" w:noHBand="0" w:noVBand="1"/>
      </w:tblPr>
      <w:tblGrid>
        <w:gridCol w:w="9628"/>
      </w:tblGrid>
      <w:tr w:rsidR="00197696" w14:paraId="21F511B5" w14:textId="77777777" w:rsidTr="00197696">
        <w:trPr>
          <w:trHeight w:hRule="exact" w:val="454"/>
        </w:trPr>
        <w:tc>
          <w:tcPr>
            <w:tcW w:w="9628" w:type="dxa"/>
            <w:tcBorders>
              <w:top w:val="single" w:sz="4" w:space="0" w:color="FFFFFF"/>
              <w:left w:val="single" w:sz="4" w:space="0" w:color="FFFFFF"/>
              <w:right w:val="single" w:sz="4" w:space="0" w:color="FFFFFF"/>
            </w:tcBorders>
            <w:vAlign w:val="center"/>
          </w:tcPr>
          <w:p w14:paraId="6555A703" w14:textId="48793412" w:rsidR="00197696" w:rsidRDefault="00921934" w:rsidP="00197696">
            <w:r>
              <w:t>Laurence McCarthy Edgewise Life.</w:t>
            </w:r>
          </w:p>
        </w:tc>
      </w:tr>
    </w:tbl>
    <w:p w14:paraId="207B4297" w14:textId="15F4E0F1" w:rsidR="00197696" w:rsidRPr="00197696" w:rsidRDefault="00197696" w:rsidP="00F065F1">
      <w:pPr>
        <w:rPr>
          <w:rFonts w:ascii="Arial" w:hAnsi="Arial" w:cs="Arial"/>
          <w:i/>
          <w:sz w:val="18"/>
          <w:szCs w:val="18"/>
        </w:rPr>
      </w:pPr>
      <w:r w:rsidRPr="00197696">
        <w:rPr>
          <w:rFonts w:ascii="Arial" w:hAnsi="Arial" w:cs="Arial"/>
          <w:i/>
          <w:sz w:val="18"/>
          <w:szCs w:val="18"/>
        </w:rPr>
        <w:t>Authorised Representative of Affinia Financial Advisers Limited ABN: 13 085 397 AFSL: 237857</w:t>
      </w:r>
    </w:p>
    <w:p w14:paraId="611E3F6D" w14:textId="1A0702C2" w:rsidR="00197696" w:rsidRPr="00197696" w:rsidRDefault="00197696" w:rsidP="00197696">
      <w:pPr>
        <w:spacing w:before="120" w:after="120"/>
        <w:rPr>
          <w:rFonts w:ascii="Arial" w:hAnsi="Arial" w:cs="Arial"/>
          <w:b/>
          <w:sz w:val="20"/>
          <w:szCs w:val="20"/>
        </w:rPr>
      </w:pPr>
      <w:r w:rsidRPr="00197696">
        <w:rPr>
          <w:rFonts w:ascii="Arial" w:hAnsi="Arial" w:cs="Arial"/>
          <w:b/>
          <w:sz w:val="20"/>
          <w:szCs w:val="20"/>
        </w:rPr>
        <w:t>Completing this Fact Find</w:t>
      </w:r>
    </w:p>
    <w:p w14:paraId="2571CE60" w14:textId="19F3015A" w:rsidR="00197696" w:rsidRDefault="00197696" w:rsidP="00197696">
      <w:pPr>
        <w:spacing w:after="0"/>
        <w:rPr>
          <w:rFonts w:ascii="Arial" w:hAnsi="Arial" w:cs="Arial"/>
          <w:sz w:val="20"/>
          <w:szCs w:val="20"/>
        </w:rPr>
      </w:pPr>
      <w:r>
        <w:rPr>
          <w:rFonts w:ascii="Arial" w:hAnsi="Arial" w:cs="Arial"/>
          <w:sz w:val="20"/>
          <w:szCs w:val="20"/>
        </w:rPr>
        <w:t>In providing personal advice, we are required to make reasonable enquiries to obtain complete and accurate information about your personal circumstances in order for us to discharge our obligation to act in your best interests.  The information we collect will ensure that we have sufficient understanding of your current situation to provide you with financial advice that is appropriate to you.  You have the right not to provide us with this information, however if you do not we may be unable to provide you with personal financial advice.</w:t>
      </w:r>
    </w:p>
    <w:p w14:paraId="0F2F0582" w14:textId="77777777" w:rsidR="00197696" w:rsidRDefault="00197696" w:rsidP="00197696">
      <w:pPr>
        <w:spacing w:after="0"/>
        <w:rPr>
          <w:rFonts w:ascii="Arial" w:hAnsi="Arial" w:cs="Arial"/>
          <w:sz w:val="20"/>
          <w:szCs w:val="20"/>
        </w:rPr>
      </w:pPr>
    </w:p>
    <w:p w14:paraId="1A87AB38" w14:textId="299BBE94" w:rsidR="00197696" w:rsidRPr="00197696" w:rsidRDefault="00197696" w:rsidP="00197696">
      <w:pPr>
        <w:spacing w:before="120" w:after="120"/>
        <w:rPr>
          <w:rFonts w:ascii="Arial" w:hAnsi="Arial" w:cs="Arial"/>
          <w:b/>
          <w:sz w:val="20"/>
          <w:szCs w:val="20"/>
        </w:rPr>
      </w:pPr>
      <w:r w:rsidRPr="00197696">
        <w:rPr>
          <w:rFonts w:ascii="Arial" w:hAnsi="Arial" w:cs="Arial"/>
          <w:b/>
          <w:sz w:val="20"/>
          <w:szCs w:val="20"/>
        </w:rPr>
        <w:t>Privacy</w:t>
      </w:r>
    </w:p>
    <w:p w14:paraId="5BEE6D9B" w14:textId="13E0681E" w:rsidR="00197696" w:rsidRDefault="00197696">
      <w:pPr>
        <w:rPr>
          <w:rFonts w:ascii="Arial" w:hAnsi="Arial" w:cs="Arial"/>
          <w:b/>
          <w:color w:val="00C6D7"/>
          <w:sz w:val="36"/>
          <w:szCs w:val="60"/>
        </w:rPr>
      </w:pPr>
      <w:r>
        <w:rPr>
          <w:rFonts w:ascii="Arial" w:hAnsi="Arial" w:cs="Arial"/>
          <w:sz w:val="20"/>
          <w:szCs w:val="20"/>
        </w:rPr>
        <w:t xml:space="preserve">Affinia is bound by privacy legislation including privacy principles that apply to collection, use, disclosure and security of customer information.  The way in which we collect, use, hold and disclose your personal and sensitive information is explained in our Privacy Policy available at </w:t>
      </w:r>
      <w:hyperlink r:id="rId9" w:history="1">
        <w:r w:rsidRPr="00FE113A">
          <w:rPr>
            <w:rStyle w:val="Hyperlink"/>
            <w:rFonts w:ascii="Arial" w:hAnsi="Arial" w:cs="Arial"/>
            <w:sz w:val="20"/>
            <w:szCs w:val="20"/>
          </w:rPr>
          <w:t>www.affinia.com.au</w:t>
        </w:r>
      </w:hyperlink>
      <w:r>
        <w:rPr>
          <w:rFonts w:ascii="Arial" w:hAnsi="Arial" w:cs="Arial"/>
          <w:sz w:val="20"/>
          <w:szCs w:val="20"/>
        </w:rPr>
        <w:t xml:space="preserve"> or free of charge on request.  We rely on the accuracy of the information that you provide so if you think that any information we hold is incorrect or out of date, please let us know.  Additional information about privacy rights and obligations is available at the website of the Office of the Australian Privacy Commissioner at </w:t>
      </w:r>
      <w:hyperlink r:id="rId10" w:history="1">
        <w:r w:rsidRPr="00FE113A">
          <w:rPr>
            <w:rStyle w:val="Hyperlink"/>
            <w:rFonts w:ascii="Arial" w:hAnsi="Arial" w:cs="Arial"/>
            <w:sz w:val="20"/>
            <w:szCs w:val="20"/>
          </w:rPr>
          <w:t>www.oaic.gov.au</w:t>
        </w:r>
      </w:hyperlink>
      <w:r>
        <w:rPr>
          <w:rFonts w:ascii="Arial" w:hAnsi="Arial" w:cs="Arial"/>
          <w:sz w:val="20"/>
          <w:szCs w:val="20"/>
        </w:rPr>
        <w:t>.</w:t>
      </w:r>
      <w:bookmarkStart w:id="1" w:name="_Toc442167075"/>
      <w:r>
        <w:br w:type="page"/>
      </w:r>
    </w:p>
    <w:p w14:paraId="23F9D4E8" w14:textId="0CD17E7E" w:rsidR="00743F6A" w:rsidRDefault="00FB4BB1" w:rsidP="00FB4BB1">
      <w:pPr>
        <w:pStyle w:val="Affinia1"/>
      </w:pPr>
      <w:r>
        <w:lastRenderedPageBreak/>
        <w:t>Reasons for Seeking Advice</w:t>
      </w:r>
      <w:bookmarkEnd w:id="1"/>
    </w:p>
    <w:p w14:paraId="05876616" w14:textId="6E2BA200" w:rsidR="00AD2021" w:rsidRPr="00AD2021" w:rsidRDefault="00AD2021" w:rsidP="00AD2021">
      <w:pPr>
        <w:rPr>
          <w:rFonts w:ascii="Arial" w:hAnsi="Arial" w:cs="Arial"/>
          <w:sz w:val="20"/>
          <w:szCs w:val="20"/>
        </w:rPr>
      </w:pPr>
      <w:r>
        <w:rPr>
          <w:rFonts w:ascii="Arial" w:hAnsi="Arial" w:cs="Arial"/>
          <w:sz w:val="20"/>
          <w:szCs w:val="20"/>
        </w:rPr>
        <w:t xml:space="preserve">Record the initial reason why the client is seeking your advice.  For example, there may be a specific event (e.g. house or business purchase, marriage, birth of a child, receipt of an inheritance, redundancy, moved into an aged care facility) or the client may want advice on specific objectives (e.g. retirement planning, Estate Planning, Income Protection insurance, Business Succession </w:t>
      </w:r>
      <w:r w:rsidR="00696612">
        <w:rPr>
          <w:rFonts w:ascii="Arial" w:hAnsi="Arial" w:cs="Arial"/>
          <w:sz w:val="20"/>
          <w:szCs w:val="20"/>
        </w:rPr>
        <w:t>Planning</w:t>
      </w:r>
      <w:r>
        <w:rPr>
          <w:rFonts w:ascii="Arial" w:hAnsi="Arial" w:cs="Arial"/>
          <w:sz w:val="20"/>
          <w:szCs w:val="20"/>
        </w:rPr>
        <w:t>).</w:t>
      </w:r>
    </w:p>
    <w:tbl>
      <w:tblPr>
        <w:tblStyle w:val="TableGrid"/>
        <w:tblW w:w="0" w:type="auto"/>
        <w:tblLook w:val="04A0" w:firstRow="1" w:lastRow="0" w:firstColumn="1" w:lastColumn="0" w:noHBand="0" w:noVBand="1"/>
      </w:tblPr>
      <w:tblGrid>
        <w:gridCol w:w="9628"/>
      </w:tblGrid>
      <w:tr w:rsidR="001F4270" w14:paraId="7C54BD0D" w14:textId="77777777" w:rsidTr="0078124A">
        <w:trPr>
          <w:trHeight w:hRule="exact" w:val="6866"/>
        </w:trPr>
        <w:tc>
          <w:tcPr>
            <w:tcW w:w="9628" w:type="dxa"/>
          </w:tcPr>
          <w:p w14:paraId="23472B4C" w14:textId="5B91229D" w:rsidR="001F4270" w:rsidRDefault="001F4270">
            <w:pPr>
              <w:rPr>
                <w:rFonts w:ascii="Arial" w:hAnsi="Arial" w:cs="Arial"/>
                <w:color w:val="FF0000"/>
                <w:sz w:val="20"/>
                <w:szCs w:val="20"/>
              </w:rPr>
            </w:pPr>
          </w:p>
        </w:tc>
      </w:tr>
    </w:tbl>
    <w:p w14:paraId="63A6942E" w14:textId="0DFC399E" w:rsidR="00582909" w:rsidRDefault="00582909" w:rsidP="001F4270">
      <w:pPr>
        <w:pStyle w:val="Affinia1"/>
        <w:spacing w:before="120" w:after="120"/>
      </w:pPr>
      <w:bookmarkStart w:id="2" w:name="_Toc442167076"/>
      <w:r>
        <w:t>Needs and Objectives</w:t>
      </w:r>
      <w:bookmarkEnd w:id="2"/>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9"/>
        <w:gridCol w:w="2076"/>
        <w:gridCol w:w="1939"/>
        <w:gridCol w:w="2474"/>
      </w:tblGrid>
      <w:tr w:rsidR="0078124A" w:rsidRPr="00D42339" w14:paraId="0CEF36E1" w14:textId="77777777" w:rsidTr="0078124A">
        <w:trPr>
          <w:trHeight w:hRule="exact" w:val="340"/>
        </w:trPr>
        <w:tc>
          <w:tcPr>
            <w:tcW w:w="5000" w:type="pct"/>
            <w:gridSpan w:val="4"/>
            <w:shd w:val="clear" w:color="auto" w:fill="000000" w:themeFill="text1"/>
            <w:vAlign w:val="center"/>
          </w:tcPr>
          <w:p w14:paraId="408A1909" w14:textId="77777777" w:rsidR="0078124A" w:rsidRPr="00D42339" w:rsidRDefault="0078124A" w:rsidP="0078124A">
            <w:pPr>
              <w:spacing w:after="0" w:line="240" w:lineRule="auto"/>
              <w:jc w:val="center"/>
              <w:rPr>
                <w:rFonts w:ascii="Arial" w:hAnsi="Arial" w:cs="Arial"/>
                <w:b/>
                <w:color w:val="FFFFFF" w:themeColor="background1"/>
                <w:sz w:val="18"/>
                <w:szCs w:val="18"/>
                <w:lang w:eastAsia="zh-CN"/>
              </w:rPr>
            </w:pPr>
            <w:r w:rsidRPr="001F4270">
              <w:rPr>
                <w:rFonts w:ascii="Arial" w:hAnsi="Arial" w:cs="Arial"/>
                <w:b/>
                <w:color w:val="FFFFFF" w:themeColor="background1"/>
                <w:sz w:val="18"/>
                <w:szCs w:val="18"/>
                <w:lang w:eastAsia="zh-CN"/>
              </w:rPr>
              <w:t>What You want to Achieve (Client Verbatim)</w:t>
            </w:r>
          </w:p>
        </w:tc>
      </w:tr>
      <w:tr w:rsidR="0078124A" w:rsidRPr="00F90629" w14:paraId="22FE2A72" w14:textId="77777777" w:rsidTr="0078124A">
        <w:trPr>
          <w:trHeight w:hRule="exact" w:val="1132"/>
        </w:trPr>
        <w:tc>
          <w:tcPr>
            <w:tcW w:w="1630" w:type="pct"/>
            <w:vMerge w:val="restart"/>
            <w:shd w:val="clear" w:color="auto" w:fill="FFFFFF" w:themeFill="background1"/>
            <w:vAlign w:val="center"/>
          </w:tcPr>
          <w:p w14:paraId="4FB37583" w14:textId="1AF2D2F0" w:rsidR="0078124A" w:rsidRPr="00F90629" w:rsidRDefault="0078124A">
            <w:pPr>
              <w:spacing w:after="0" w:line="240" w:lineRule="auto"/>
              <w:rPr>
                <w:rFonts w:ascii="Arial" w:hAnsi="Arial" w:cs="Arial"/>
                <w:sz w:val="18"/>
                <w:szCs w:val="18"/>
                <w:lang w:val="en-US" w:eastAsia="en-AU"/>
              </w:rPr>
            </w:pPr>
            <w:r>
              <w:rPr>
                <w:rFonts w:ascii="Arial" w:hAnsi="Arial" w:cs="Arial"/>
                <w:b/>
                <w:sz w:val="18"/>
                <w:szCs w:val="18"/>
                <w:lang w:eastAsia="zh-CN"/>
              </w:rPr>
              <w:t xml:space="preserve">Business Succession </w:t>
            </w:r>
            <w:r w:rsidR="00696612">
              <w:rPr>
                <w:rFonts w:ascii="Arial" w:hAnsi="Arial" w:cs="Arial"/>
                <w:b/>
                <w:sz w:val="18"/>
                <w:szCs w:val="18"/>
                <w:lang w:eastAsia="zh-CN"/>
              </w:rPr>
              <w:t>Planning</w:t>
            </w:r>
          </w:p>
        </w:tc>
        <w:tc>
          <w:tcPr>
            <w:tcW w:w="3370" w:type="pct"/>
            <w:gridSpan w:val="3"/>
            <w:shd w:val="clear" w:color="auto" w:fill="FFFFFF" w:themeFill="background1"/>
            <w:vAlign w:val="center"/>
          </w:tcPr>
          <w:p w14:paraId="32AFF2B0" w14:textId="77777777" w:rsidR="0078124A" w:rsidRPr="001C0EF7" w:rsidRDefault="0078124A" w:rsidP="0078124A">
            <w:pPr>
              <w:spacing w:after="0" w:line="240" w:lineRule="auto"/>
              <w:jc w:val="center"/>
              <w:rPr>
                <w:rFonts w:ascii="Arial" w:hAnsi="Arial" w:cs="Arial"/>
                <w:sz w:val="18"/>
                <w:szCs w:val="18"/>
                <w:lang w:val="en-US" w:eastAsia="en-AU"/>
              </w:rPr>
            </w:pPr>
          </w:p>
        </w:tc>
      </w:tr>
      <w:tr w:rsidR="0078124A" w:rsidRPr="00F90629" w14:paraId="68B87AE8" w14:textId="77777777" w:rsidTr="0078124A">
        <w:trPr>
          <w:trHeight w:hRule="exact" w:val="340"/>
        </w:trPr>
        <w:tc>
          <w:tcPr>
            <w:tcW w:w="1630" w:type="pct"/>
            <w:vMerge/>
            <w:shd w:val="clear" w:color="auto" w:fill="FFFFFF" w:themeFill="background1"/>
            <w:vAlign w:val="center"/>
          </w:tcPr>
          <w:p w14:paraId="0BAF2F75" w14:textId="77777777" w:rsidR="0078124A" w:rsidRDefault="0078124A" w:rsidP="0078124A">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5ABC5F63" w14:textId="77777777" w:rsidR="0078124A" w:rsidRPr="009C7BA2" w:rsidRDefault="0078124A" w:rsidP="0078124A">
            <w:pPr>
              <w:pStyle w:val="ListParagraph"/>
              <w:numPr>
                <w:ilvl w:val="0"/>
                <w:numId w:val="24"/>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07A44889" w14:textId="77777777" w:rsidR="0078124A" w:rsidRPr="009C7BA2" w:rsidRDefault="0078124A" w:rsidP="0078124A">
            <w:pPr>
              <w:pStyle w:val="ListParagraph"/>
              <w:numPr>
                <w:ilvl w:val="0"/>
                <w:numId w:val="24"/>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447F7501" w14:textId="77777777" w:rsidR="0078124A" w:rsidRPr="009C7BA2" w:rsidRDefault="0078124A" w:rsidP="0078124A">
            <w:pPr>
              <w:pStyle w:val="ListParagraph"/>
              <w:numPr>
                <w:ilvl w:val="0"/>
                <w:numId w:val="24"/>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78124A" w:rsidRPr="00F90629" w14:paraId="12D7D979" w14:textId="77777777" w:rsidTr="0078124A">
        <w:trPr>
          <w:trHeight w:hRule="exact" w:val="1132"/>
        </w:trPr>
        <w:tc>
          <w:tcPr>
            <w:tcW w:w="1630" w:type="pct"/>
            <w:vMerge w:val="restart"/>
            <w:shd w:val="clear" w:color="auto" w:fill="FFFFFF" w:themeFill="background1"/>
            <w:vAlign w:val="center"/>
          </w:tcPr>
          <w:p w14:paraId="13577A8F" w14:textId="48A09C8A" w:rsidR="0078124A" w:rsidRDefault="00632C16" w:rsidP="0078124A">
            <w:pPr>
              <w:spacing w:after="0" w:line="240" w:lineRule="auto"/>
              <w:rPr>
                <w:rFonts w:ascii="Arial" w:hAnsi="Arial" w:cs="Arial"/>
                <w:b/>
                <w:sz w:val="18"/>
                <w:szCs w:val="18"/>
                <w:lang w:eastAsia="zh-CN"/>
              </w:rPr>
            </w:pPr>
            <w:r>
              <w:rPr>
                <w:rFonts w:ascii="Arial" w:hAnsi="Arial" w:cs="Arial"/>
                <w:b/>
                <w:sz w:val="18"/>
                <w:szCs w:val="18"/>
                <w:lang w:eastAsia="zh-CN"/>
              </w:rPr>
              <w:t xml:space="preserve">Business Continuation </w:t>
            </w:r>
            <w:r>
              <w:rPr>
                <w:rFonts w:ascii="Arial" w:hAnsi="Arial" w:cs="Arial"/>
                <w:b/>
                <w:sz w:val="18"/>
                <w:szCs w:val="18"/>
                <w:lang w:eastAsia="zh-CN"/>
              </w:rPr>
              <w:br/>
              <w:t>(</w:t>
            </w:r>
            <w:r w:rsidR="0078124A">
              <w:rPr>
                <w:rFonts w:ascii="Arial" w:hAnsi="Arial" w:cs="Arial"/>
                <w:b/>
                <w:sz w:val="18"/>
                <w:szCs w:val="18"/>
                <w:lang w:eastAsia="zh-CN"/>
              </w:rPr>
              <w:t>Key Person Insurance</w:t>
            </w:r>
            <w:r>
              <w:rPr>
                <w:rFonts w:ascii="Arial" w:hAnsi="Arial" w:cs="Arial"/>
                <w:b/>
                <w:sz w:val="18"/>
                <w:szCs w:val="18"/>
                <w:lang w:eastAsia="zh-CN"/>
              </w:rPr>
              <w:t>)</w:t>
            </w:r>
          </w:p>
          <w:p w14:paraId="5F8A1095" w14:textId="515257F8" w:rsidR="0078124A" w:rsidRPr="0078124A" w:rsidRDefault="0078124A" w:rsidP="0078124A">
            <w:pPr>
              <w:spacing w:after="0" w:line="240" w:lineRule="auto"/>
              <w:rPr>
                <w:rFonts w:ascii="Arial" w:hAnsi="Arial" w:cs="Arial"/>
                <w:i/>
                <w:color w:val="FFFFFF"/>
                <w:sz w:val="18"/>
                <w:szCs w:val="18"/>
                <w:lang w:eastAsia="zh-CN"/>
              </w:rPr>
            </w:pPr>
            <w:r w:rsidRPr="00184B02">
              <w:rPr>
                <w:rFonts w:ascii="Arial" w:hAnsi="Arial" w:cs="Arial"/>
                <w:i/>
                <w:sz w:val="18"/>
                <w:szCs w:val="18"/>
                <w:lang w:eastAsia="zh-CN"/>
              </w:rPr>
              <w:t>(Revenue/Capital)</w:t>
            </w:r>
          </w:p>
        </w:tc>
        <w:tc>
          <w:tcPr>
            <w:tcW w:w="3370" w:type="pct"/>
            <w:gridSpan w:val="3"/>
            <w:shd w:val="clear" w:color="auto" w:fill="FFFFFF" w:themeFill="background1"/>
            <w:vAlign w:val="center"/>
          </w:tcPr>
          <w:p w14:paraId="4EAB0B28" w14:textId="77777777" w:rsidR="0078124A" w:rsidRPr="001C0EF7" w:rsidRDefault="0078124A" w:rsidP="0078124A">
            <w:pPr>
              <w:spacing w:after="0" w:line="240" w:lineRule="auto"/>
              <w:jc w:val="center"/>
              <w:rPr>
                <w:rFonts w:ascii="Arial" w:hAnsi="Arial" w:cs="Arial"/>
                <w:sz w:val="18"/>
                <w:szCs w:val="18"/>
                <w:lang w:val="en-US" w:eastAsia="en-AU"/>
              </w:rPr>
            </w:pPr>
          </w:p>
        </w:tc>
      </w:tr>
      <w:tr w:rsidR="0078124A" w:rsidRPr="00F90629" w14:paraId="2C5FD73A" w14:textId="77777777" w:rsidTr="0078124A">
        <w:trPr>
          <w:trHeight w:hRule="exact" w:val="340"/>
        </w:trPr>
        <w:tc>
          <w:tcPr>
            <w:tcW w:w="1630" w:type="pct"/>
            <w:vMerge/>
            <w:shd w:val="clear" w:color="auto" w:fill="FFFFFF" w:themeFill="background1"/>
            <w:vAlign w:val="center"/>
          </w:tcPr>
          <w:p w14:paraId="7DBEA58F" w14:textId="77777777" w:rsidR="0078124A" w:rsidRDefault="0078124A" w:rsidP="0078124A">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15E25E68" w14:textId="77777777" w:rsidR="0078124A" w:rsidRPr="009C7BA2" w:rsidRDefault="0078124A" w:rsidP="0078124A">
            <w:pPr>
              <w:pStyle w:val="ListParagraph"/>
              <w:numPr>
                <w:ilvl w:val="0"/>
                <w:numId w:val="24"/>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284C6E36" w14:textId="77777777" w:rsidR="0078124A" w:rsidRPr="009C7BA2" w:rsidRDefault="0078124A" w:rsidP="0078124A">
            <w:pPr>
              <w:pStyle w:val="ListParagraph"/>
              <w:numPr>
                <w:ilvl w:val="0"/>
                <w:numId w:val="24"/>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172CCA76" w14:textId="77777777" w:rsidR="0078124A" w:rsidRPr="009C7BA2" w:rsidRDefault="0078124A" w:rsidP="0078124A">
            <w:pPr>
              <w:pStyle w:val="ListParagraph"/>
              <w:numPr>
                <w:ilvl w:val="0"/>
                <w:numId w:val="24"/>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78124A" w:rsidRPr="00F90629" w14:paraId="44F5A0CA" w14:textId="77777777" w:rsidTr="0078124A">
        <w:trPr>
          <w:trHeight w:hRule="exact" w:val="1132"/>
        </w:trPr>
        <w:tc>
          <w:tcPr>
            <w:tcW w:w="1630" w:type="pct"/>
            <w:vMerge w:val="restart"/>
            <w:shd w:val="clear" w:color="auto" w:fill="FFFFFF" w:themeFill="background1"/>
            <w:vAlign w:val="center"/>
          </w:tcPr>
          <w:p w14:paraId="3917C47E" w14:textId="144C42EF" w:rsidR="0078124A" w:rsidRPr="0078124A" w:rsidRDefault="0078124A" w:rsidP="0078124A">
            <w:pPr>
              <w:spacing w:after="0" w:line="240" w:lineRule="auto"/>
              <w:rPr>
                <w:rFonts w:ascii="Arial" w:hAnsi="Arial" w:cs="Arial"/>
                <w:b/>
                <w:color w:val="FFFFFF"/>
                <w:sz w:val="18"/>
                <w:szCs w:val="18"/>
                <w:lang w:eastAsia="zh-CN"/>
              </w:rPr>
            </w:pPr>
            <w:r>
              <w:rPr>
                <w:rFonts w:ascii="Arial" w:hAnsi="Arial" w:cs="Arial"/>
                <w:b/>
                <w:sz w:val="18"/>
                <w:szCs w:val="18"/>
                <w:lang w:eastAsia="zh-CN"/>
              </w:rPr>
              <w:t>Business Expenses Insurance</w:t>
            </w:r>
          </w:p>
        </w:tc>
        <w:tc>
          <w:tcPr>
            <w:tcW w:w="3370" w:type="pct"/>
            <w:gridSpan w:val="3"/>
            <w:shd w:val="clear" w:color="auto" w:fill="FFFFFF" w:themeFill="background1"/>
            <w:vAlign w:val="center"/>
          </w:tcPr>
          <w:p w14:paraId="5FD9E366" w14:textId="77777777" w:rsidR="0078124A" w:rsidRPr="001C0EF7" w:rsidRDefault="0078124A" w:rsidP="0078124A">
            <w:pPr>
              <w:spacing w:after="0" w:line="240" w:lineRule="auto"/>
              <w:jc w:val="center"/>
              <w:rPr>
                <w:rFonts w:ascii="Arial" w:hAnsi="Arial" w:cs="Arial"/>
                <w:sz w:val="18"/>
                <w:szCs w:val="18"/>
                <w:lang w:val="en-US" w:eastAsia="en-AU"/>
              </w:rPr>
            </w:pPr>
          </w:p>
        </w:tc>
      </w:tr>
      <w:tr w:rsidR="0078124A" w:rsidRPr="00F90629" w14:paraId="5525A566" w14:textId="77777777" w:rsidTr="0078124A">
        <w:trPr>
          <w:trHeight w:hRule="exact" w:val="340"/>
        </w:trPr>
        <w:tc>
          <w:tcPr>
            <w:tcW w:w="1630" w:type="pct"/>
            <w:vMerge/>
            <w:shd w:val="clear" w:color="auto" w:fill="FFFFFF" w:themeFill="background1"/>
            <w:vAlign w:val="center"/>
          </w:tcPr>
          <w:p w14:paraId="1E262BF8" w14:textId="77777777" w:rsidR="0078124A" w:rsidRDefault="0078124A" w:rsidP="0078124A">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3971809E" w14:textId="77777777" w:rsidR="0078124A" w:rsidRPr="009C7BA2" w:rsidRDefault="0078124A" w:rsidP="0078124A">
            <w:pPr>
              <w:pStyle w:val="ListParagraph"/>
              <w:numPr>
                <w:ilvl w:val="0"/>
                <w:numId w:val="24"/>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525FF7BA" w14:textId="77777777" w:rsidR="0078124A" w:rsidRPr="009C7BA2" w:rsidRDefault="0078124A" w:rsidP="0078124A">
            <w:pPr>
              <w:pStyle w:val="ListParagraph"/>
              <w:numPr>
                <w:ilvl w:val="0"/>
                <w:numId w:val="24"/>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46AF7B9A" w14:textId="77777777" w:rsidR="0078124A" w:rsidRPr="009C7BA2" w:rsidRDefault="0078124A" w:rsidP="0078124A">
            <w:pPr>
              <w:pStyle w:val="ListParagraph"/>
              <w:numPr>
                <w:ilvl w:val="0"/>
                <w:numId w:val="24"/>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bl>
    <w:p w14:paraId="4956264D" w14:textId="77777777" w:rsidR="001E294F" w:rsidRDefault="001E294F">
      <w:r>
        <w:br w:type="page"/>
      </w:r>
    </w:p>
    <w:p w14:paraId="6158F87D" w14:textId="27B9B588" w:rsidR="00582909" w:rsidRDefault="00450B05" w:rsidP="00582909">
      <w:pPr>
        <w:pStyle w:val="Affinia1"/>
      </w:pPr>
      <w:r>
        <w:lastRenderedPageBreak/>
        <w:t>Agreed Scope of Advice</w:t>
      </w:r>
    </w:p>
    <w:p w14:paraId="12DD3F22" w14:textId="77777777" w:rsidR="00582909" w:rsidRPr="00450B05" w:rsidRDefault="00582909" w:rsidP="005D4AB2">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1B7616" w:rsidRPr="001E294F" w14:paraId="3C19C8CD" w14:textId="77777777" w:rsidTr="001B7616">
        <w:trPr>
          <w:trHeight w:val="391"/>
        </w:trPr>
        <w:tc>
          <w:tcPr>
            <w:tcW w:w="5000"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5D17D4F6" w14:textId="3C0F696E" w:rsidR="001B7616" w:rsidRPr="00450B05" w:rsidRDefault="001B7616" w:rsidP="000D4389">
            <w:pPr>
              <w:pStyle w:val="ListParagraph"/>
              <w:numPr>
                <w:ilvl w:val="0"/>
                <w:numId w:val="9"/>
              </w:numPr>
              <w:spacing w:after="0" w:line="240" w:lineRule="auto"/>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Business</w:t>
            </w:r>
            <w:r w:rsidRPr="00450B05">
              <w:rPr>
                <w:rFonts w:ascii="Arial" w:hAnsi="Arial" w:cs="Arial"/>
                <w:b/>
                <w:color w:val="FFFFFF" w:themeColor="background1"/>
                <w:sz w:val="18"/>
                <w:szCs w:val="18"/>
                <w:lang w:eastAsia="zh-CN"/>
              </w:rPr>
              <w:t xml:space="preserve"> Risk Insurance</w:t>
            </w:r>
          </w:p>
        </w:tc>
      </w:tr>
      <w:tr w:rsidR="001B7616" w:rsidRPr="00450B05" w14:paraId="1C62B14E" w14:textId="77777777" w:rsidTr="001B7616">
        <w:trPr>
          <w:trHeight w:val="3464"/>
        </w:trPr>
        <w:tc>
          <w:tcPr>
            <w:tcW w:w="5000" w:type="pct"/>
            <w:shd w:val="clear" w:color="auto" w:fill="FFFFFF" w:themeFill="background1"/>
            <w:vAlign w:val="center"/>
          </w:tcPr>
          <w:p w14:paraId="364C630C" w14:textId="77777777" w:rsidR="001B7616" w:rsidRDefault="001B761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Business Succession Strategy (Buy/Sell Agreement)</w:t>
            </w:r>
          </w:p>
          <w:p w14:paraId="2B80A524" w14:textId="1AC435F7" w:rsidR="001B7616" w:rsidRDefault="001B761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Key Person Capital Protection</w:t>
            </w:r>
          </w:p>
          <w:p w14:paraId="3870F3F0" w14:textId="411C49D0" w:rsidR="001B7616" w:rsidRDefault="001B7616" w:rsidP="001B7616">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Key Person Revenue Protection</w:t>
            </w:r>
          </w:p>
          <w:p w14:paraId="00F17068" w14:textId="77777777" w:rsidR="001B7616" w:rsidRDefault="001B761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Business Expenses Insurance</w:t>
            </w:r>
          </w:p>
          <w:p w14:paraId="32D91D25" w14:textId="06AFC945" w:rsidR="001B7616" w:rsidRDefault="001B761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____________________________________________</w:t>
            </w:r>
          </w:p>
          <w:p w14:paraId="039FA91C" w14:textId="10D40E6D" w:rsidR="001B7616" w:rsidRDefault="001B761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____________________________________________</w:t>
            </w:r>
          </w:p>
          <w:p w14:paraId="4344BE82" w14:textId="20BD5DD5" w:rsidR="001B7616" w:rsidRDefault="001B761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____________________________________________</w:t>
            </w:r>
          </w:p>
          <w:p w14:paraId="0E8E4D53" w14:textId="367F3FD4" w:rsidR="001B7616" w:rsidRPr="00450B05" w:rsidRDefault="001B761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____________________________________________</w:t>
            </w:r>
          </w:p>
        </w:tc>
      </w:tr>
    </w:tbl>
    <w:p w14:paraId="1A75EE29" w14:textId="3D270178" w:rsidR="00450B05" w:rsidRPr="00450B05" w:rsidRDefault="00450B05" w:rsidP="005D4AB2">
      <w:pPr>
        <w:spacing w:after="0"/>
        <w:rPr>
          <w:rFonts w:ascii="Arial" w:hAnsi="Arial" w:cs="Arial"/>
          <w:sz w:val="20"/>
          <w:szCs w:val="20"/>
        </w:rPr>
      </w:pPr>
    </w:p>
    <w:p w14:paraId="0299CEB5" w14:textId="4AC9D00A" w:rsidR="00CE483E" w:rsidRDefault="00CE483E" w:rsidP="007271CD">
      <w:pPr>
        <w:pStyle w:val="Affinia2"/>
      </w:pPr>
      <w:bookmarkStart w:id="3" w:name="_Toc442167079"/>
      <w:r>
        <w:t>Advice Limitations</w:t>
      </w:r>
      <w:bookmarkEnd w:id="3"/>
    </w:p>
    <w:p w14:paraId="3FE6A4C5" w14:textId="50A83E57" w:rsidR="00D42339" w:rsidRDefault="00D42339" w:rsidP="005D4AB2">
      <w:pPr>
        <w:spacing w:after="0"/>
        <w:rPr>
          <w:rFonts w:ascii="Arial" w:hAnsi="Arial" w:cs="Arial"/>
          <w:sz w:val="20"/>
          <w:szCs w:val="20"/>
        </w:rPr>
      </w:pPr>
      <w:r>
        <w:rPr>
          <w:rFonts w:ascii="Arial" w:hAnsi="Arial" w:cs="Arial"/>
          <w:sz w:val="20"/>
          <w:szCs w:val="20"/>
        </w:rPr>
        <w:t>Has the client limited the advice or given directions as to the scope of advice?  Clearly outline the aspects that the client has taken out of scope.  For example:</w:t>
      </w:r>
    </w:p>
    <w:p w14:paraId="12473426" w14:textId="77777777" w:rsidR="00D42339" w:rsidRDefault="00D42339" w:rsidP="005D4AB2">
      <w:pPr>
        <w:spacing w:after="0"/>
        <w:rPr>
          <w:rFonts w:ascii="Arial" w:hAnsi="Arial" w:cs="Arial"/>
          <w:sz w:val="20"/>
          <w:szCs w:val="20"/>
        </w:rPr>
      </w:pPr>
    </w:p>
    <w:p w14:paraId="616C73B5" w14:textId="6C61107F" w:rsidR="00D42339" w:rsidRDefault="00D42339" w:rsidP="000D4389">
      <w:pPr>
        <w:pStyle w:val="ListParagraph"/>
        <w:numPr>
          <w:ilvl w:val="0"/>
          <w:numId w:val="10"/>
        </w:numPr>
        <w:spacing w:before="120" w:after="120"/>
        <w:ind w:left="714" w:hanging="357"/>
        <w:contextualSpacing w:val="0"/>
        <w:rPr>
          <w:rFonts w:ascii="Arial" w:hAnsi="Arial" w:cs="Arial"/>
          <w:sz w:val="20"/>
          <w:szCs w:val="20"/>
        </w:rPr>
      </w:pPr>
      <w:r>
        <w:rPr>
          <w:rFonts w:ascii="Arial" w:hAnsi="Arial" w:cs="Arial"/>
          <w:sz w:val="20"/>
          <w:szCs w:val="20"/>
        </w:rPr>
        <w:t xml:space="preserve">You may identify an issue with the client’s </w:t>
      </w:r>
      <w:r w:rsidR="00E20C4F">
        <w:rPr>
          <w:rFonts w:ascii="Arial" w:hAnsi="Arial" w:cs="Arial"/>
          <w:sz w:val="20"/>
          <w:szCs w:val="20"/>
        </w:rPr>
        <w:t>cash flow</w:t>
      </w:r>
      <w:r>
        <w:rPr>
          <w:rFonts w:ascii="Arial" w:hAnsi="Arial" w:cs="Arial"/>
          <w:sz w:val="20"/>
          <w:szCs w:val="20"/>
        </w:rPr>
        <w:t>/debt/retirement or Estate Planning position but the client declines advice in those areas.</w:t>
      </w:r>
    </w:p>
    <w:p w14:paraId="7AF3E8FB" w14:textId="014D715B" w:rsidR="00D42339" w:rsidRDefault="00D42339" w:rsidP="000D4389">
      <w:pPr>
        <w:pStyle w:val="ListParagraph"/>
        <w:numPr>
          <w:ilvl w:val="0"/>
          <w:numId w:val="10"/>
        </w:numPr>
        <w:spacing w:before="120" w:after="120"/>
        <w:ind w:left="714" w:hanging="357"/>
        <w:contextualSpacing w:val="0"/>
        <w:rPr>
          <w:rFonts w:ascii="Arial" w:hAnsi="Arial" w:cs="Arial"/>
          <w:sz w:val="20"/>
          <w:szCs w:val="20"/>
        </w:rPr>
      </w:pPr>
      <w:r>
        <w:rPr>
          <w:rFonts w:ascii="Arial" w:hAnsi="Arial" w:cs="Arial"/>
          <w:sz w:val="20"/>
          <w:szCs w:val="20"/>
        </w:rPr>
        <w:t>Within a particular advice area like insurance, the client may decline a type of cover, or they may select the actual amount of cover, or limit the total premium.</w:t>
      </w:r>
    </w:p>
    <w:p w14:paraId="13027392" w14:textId="7ADFC42E" w:rsidR="00D42339" w:rsidRPr="00D42339" w:rsidRDefault="00D42339" w:rsidP="000D4389">
      <w:pPr>
        <w:pStyle w:val="ListParagraph"/>
        <w:numPr>
          <w:ilvl w:val="0"/>
          <w:numId w:val="10"/>
        </w:numPr>
        <w:spacing w:before="120" w:after="120"/>
        <w:ind w:left="714" w:hanging="357"/>
        <w:contextualSpacing w:val="0"/>
        <w:rPr>
          <w:rFonts w:ascii="Arial" w:hAnsi="Arial" w:cs="Arial"/>
          <w:sz w:val="20"/>
          <w:szCs w:val="20"/>
        </w:rPr>
      </w:pPr>
      <w:r>
        <w:rPr>
          <w:rFonts w:ascii="Arial" w:hAnsi="Arial" w:cs="Arial"/>
          <w:sz w:val="20"/>
          <w:szCs w:val="20"/>
        </w:rPr>
        <w:t>The client may wish to retain/purchase/sell a component within their investment or insurance portfolio without your advice.</w:t>
      </w:r>
    </w:p>
    <w:tbl>
      <w:tblPr>
        <w:tblStyle w:val="TableGrid"/>
        <w:tblW w:w="0" w:type="auto"/>
        <w:tblLook w:val="04A0" w:firstRow="1" w:lastRow="0" w:firstColumn="1" w:lastColumn="0" w:noHBand="0" w:noVBand="1"/>
      </w:tblPr>
      <w:tblGrid>
        <w:gridCol w:w="9628"/>
      </w:tblGrid>
      <w:tr w:rsidR="00D42339" w14:paraId="2AD26568" w14:textId="77777777" w:rsidTr="0078124A">
        <w:trPr>
          <w:trHeight w:val="5736"/>
        </w:trPr>
        <w:tc>
          <w:tcPr>
            <w:tcW w:w="9628" w:type="dxa"/>
          </w:tcPr>
          <w:p w14:paraId="5A4882E5" w14:textId="77777777" w:rsidR="00D42339" w:rsidRDefault="00D42339" w:rsidP="005D4AB2">
            <w:pPr>
              <w:rPr>
                <w:rFonts w:ascii="Arial" w:hAnsi="Arial" w:cs="Arial"/>
                <w:sz w:val="20"/>
                <w:szCs w:val="20"/>
              </w:rPr>
            </w:pPr>
          </w:p>
        </w:tc>
      </w:tr>
    </w:tbl>
    <w:p w14:paraId="11D9653E" w14:textId="49354C27" w:rsidR="00653095" w:rsidRDefault="00653095" w:rsidP="00653095">
      <w:pPr>
        <w:pStyle w:val="Affinia1"/>
      </w:pPr>
      <w:bookmarkStart w:id="4" w:name="_Toc442167082"/>
      <w:r w:rsidRPr="00F90629">
        <w:lastRenderedPageBreak/>
        <w:t>Current Position</w:t>
      </w:r>
      <w:bookmarkEnd w:id="4"/>
    </w:p>
    <w:p w14:paraId="1F5F4309" w14:textId="6034C6F5" w:rsidR="00E37697" w:rsidRDefault="0078124A" w:rsidP="00E37697">
      <w:pPr>
        <w:pStyle w:val="Affinia2"/>
      </w:pPr>
      <w:bookmarkStart w:id="5" w:name="_Toc449684991"/>
      <w:r>
        <w:t xml:space="preserve">Primary </w:t>
      </w:r>
      <w:r w:rsidR="00E37697">
        <w:t>Business Structure</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4"/>
        <w:gridCol w:w="5644"/>
      </w:tblGrid>
      <w:tr w:rsidR="0078124A" w:rsidRPr="00C07765" w14:paraId="72F9947E" w14:textId="77777777" w:rsidTr="008C518D">
        <w:trPr>
          <w:trHeight w:hRule="exact" w:val="340"/>
        </w:trPr>
        <w:tc>
          <w:tcPr>
            <w:tcW w:w="2069" w:type="pct"/>
            <w:shd w:val="clear" w:color="auto" w:fill="000000"/>
            <w:vAlign w:val="center"/>
          </w:tcPr>
          <w:p w14:paraId="2990F934" w14:textId="77777777" w:rsidR="0078124A" w:rsidRPr="00C07765" w:rsidRDefault="0078124A" w:rsidP="0078124A">
            <w:pPr>
              <w:spacing w:after="0" w:line="240" w:lineRule="auto"/>
              <w:rPr>
                <w:rFonts w:ascii="Arial" w:hAnsi="Arial" w:cs="Arial"/>
                <w:b/>
                <w:color w:val="FFFFFF"/>
                <w:sz w:val="18"/>
                <w:szCs w:val="18"/>
                <w:lang w:eastAsia="zh-CN"/>
              </w:rPr>
            </w:pPr>
            <w:r w:rsidRPr="00C07765">
              <w:rPr>
                <w:rFonts w:ascii="Arial" w:hAnsi="Arial" w:cs="Arial"/>
                <w:b/>
                <w:color w:val="FFFFFF"/>
                <w:sz w:val="18"/>
                <w:szCs w:val="18"/>
                <w:lang w:eastAsia="zh-CN"/>
              </w:rPr>
              <w:t>Details</w:t>
            </w:r>
          </w:p>
        </w:tc>
        <w:tc>
          <w:tcPr>
            <w:tcW w:w="2931" w:type="pct"/>
            <w:shd w:val="clear" w:color="auto" w:fill="000000"/>
            <w:vAlign w:val="center"/>
          </w:tcPr>
          <w:p w14:paraId="39B51529" w14:textId="7F4867FF" w:rsidR="0078124A" w:rsidRPr="00C07765" w:rsidRDefault="0078124A" w:rsidP="0078124A">
            <w:pPr>
              <w:spacing w:after="0" w:line="240" w:lineRule="auto"/>
              <w:jc w:val="center"/>
              <w:rPr>
                <w:rFonts w:ascii="Arial" w:hAnsi="Arial" w:cs="Arial"/>
                <w:b/>
                <w:color w:val="FF0000"/>
                <w:sz w:val="18"/>
                <w:szCs w:val="18"/>
                <w:lang w:eastAsia="zh-CN"/>
              </w:rPr>
            </w:pPr>
            <w:r w:rsidRPr="008C518D">
              <w:rPr>
                <w:rFonts w:ascii="Arial" w:hAnsi="Arial" w:cs="Arial"/>
                <w:b/>
                <w:color w:val="FFFFFF" w:themeColor="background1"/>
                <w:sz w:val="18"/>
                <w:szCs w:val="18"/>
                <w:lang w:eastAsia="zh-CN"/>
              </w:rPr>
              <w:t>Details</w:t>
            </w:r>
          </w:p>
        </w:tc>
      </w:tr>
      <w:tr w:rsidR="0078124A" w:rsidRPr="00C07765" w14:paraId="5225C3AA" w14:textId="77777777" w:rsidTr="008C518D">
        <w:trPr>
          <w:trHeight w:hRule="exact" w:val="340"/>
        </w:trPr>
        <w:tc>
          <w:tcPr>
            <w:tcW w:w="2069" w:type="pct"/>
            <w:shd w:val="clear" w:color="auto" w:fill="auto"/>
            <w:vAlign w:val="center"/>
          </w:tcPr>
          <w:p w14:paraId="7DB044C4" w14:textId="0DD0304B" w:rsidR="0078124A"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Business Name</w:t>
            </w:r>
          </w:p>
        </w:tc>
        <w:tc>
          <w:tcPr>
            <w:tcW w:w="2931" w:type="pct"/>
            <w:shd w:val="clear" w:color="auto" w:fill="auto"/>
            <w:vAlign w:val="center"/>
          </w:tcPr>
          <w:p w14:paraId="6E4B19B2" w14:textId="495396C9" w:rsidR="0078124A" w:rsidRPr="001358C2" w:rsidRDefault="0078124A" w:rsidP="0078124A">
            <w:pPr>
              <w:spacing w:after="0" w:line="240" w:lineRule="auto"/>
              <w:jc w:val="center"/>
              <w:rPr>
                <w:rFonts w:ascii="Arial" w:hAnsi="Arial" w:cs="Arial"/>
                <w:sz w:val="18"/>
                <w:szCs w:val="18"/>
                <w:lang w:val="en-US" w:eastAsia="en-AU"/>
              </w:rPr>
            </w:pPr>
          </w:p>
        </w:tc>
      </w:tr>
      <w:tr w:rsidR="0078124A" w:rsidRPr="00C07765" w14:paraId="23153BEF" w14:textId="77777777" w:rsidTr="008C518D">
        <w:trPr>
          <w:trHeight w:hRule="exact" w:val="340"/>
        </w:trPr>
        <w:tc>
          <w:tcPr>
            <w:tcW w:w="2069" w:type="pct"/>
            <w:shd w:val="clear" w:color="auto" w:fill="auto"/>
            <w:vAlign w:val="center"/>
          </w:tcPr>
          <w:p w14:paraId="6BC2945E" w14:textId="77777777" w:rsidR="0078124A" w:rsidRPr="00C07765"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Trading Name</w:t>
            </w:r>
          </w:p>
        </w:tc>
        <w:tc>
          <w:tcPr>
            <w:tcW w:w="2931" w:type="pct"/>
            <w:shd w:val="clear" w:color="auto" w:fill="auto"/>
            <w:vAlign w:val="center"/>
          </w:tcPr>
          <w:p w14:paraId="22C2B7E3" w14:textId="26CC712A" w:rsidR="0078124A" w:rsidRPr="001358C2" w:rsidRDefault="0078124A" w:rsidP="0078124A">
            <w:pPr>
              <w:spacing w:after="0" w:line="240" w:lineRule="auto"/>
              <w:jc w:val="center"/>
              <w:rPr>
                <w:rFonts w:ascii="Arial" w:hAnsi="Arial" w:cs="Arial"/>
                <w:sz w:val="18"/>
                <w:szCs w:val="18"/>
                <w:lang w:val="en-US" w:eastAsia="en-AU"/>
              </w:rPr>
            </w:pPr>
          </w:p>
        </w:tc>
      </w:tr>
      <w:tr w:rsidR="0078124A" w:rsidRPr="00C07765" w14:paraId="69CC1AA3" w14:textId="77777777" w:rsidTr="008C518D">
        <w:trPr>
          <w:trHeight w:hRule="exact" w:val="521"/>
        </w:trPr>
        <w:tc>
          <w:tcPr>
            <w:tcW w:w="2069" w:type="pct"/>
            <w:shd w:val="clear" w:color="auto" w:fill="auto"/>
            <w:vAlign w:val="center"/>
          </w:tcPr>
          <w:p w14:paraId="00A909B5" w14:textId="7DF71039" w:rsidR="0078124A" w:rsidRPr="00C07765"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Business Structure</w:t>
            </w:r>
            <w:r w:rsidR="008C518D">
              <w:rPr>
                <w:rFonts w:ascii="Arial" w:hAnsi="Arial" w:cs="Arial"/>
                <w:sz w:val="18"/>
                <w:szCs w:val="18"/>
                <w:lang w:val="en-US" w:eastAsia="en-AU"/>
              </w:rPr>
              <w:t xml:space="preserve"> (Sole Trader / Partnership / Private Company / Trust)</w:t>
            </w:r>
          </w:p>
        </w:tc>
        <w:tc>
          <w:tcPr>
            <w:tcW w:w="2931" w:type="pct"/>
            <w:shd w:val="clear" w:color="auto" w:fill="auto"/>
            <w:vAlign w:val="center"/>
          </w:tcPr>
          <w:p w14:paraId="6FE61BF9" w14:textId="0C1E316D" w:rsidR="0078124A" w:rsidRPr="008C518D" w:rsidRDefault="0078124A" w:rsidP="008C518D">
            <w:pPr>
              <w:pStyle w:val="ListParagraph"/>
              <w:spacing w:after="0" w:line="240" w:lineRule="auto"/>
              <w:ind w:left="317"/>
              <w:rPr>
                <w:rFonts w:ascii="Arial" w:hAnsi="Arial" w:cs="Arial"/>
                <w:sz w:val="18"/>
                <w:szCs w:val="18"/>
                <w:lang w:val="en-US" w:eastAsia="en-AU"/>
              </w:rPr>
            </w:pPr>
          </w:p>
        </w:tc>
      </w:tr>
      <w:tr w:rsidR="0078124A" w:rsidRPr="00C07765" w14:paraId="5D93977A" w14:textId="77777777" w:rsidTr="008C518D">
        <w:trPr>
          <w:trHeight w:hRule="exact" w:val="340"/>
        </w:trPr>
        <w:tc>
          <w:tcPr>
            <w:tcW w:w="2069" w:type="pct"/>
            <w:shd w:val="clear" w:color="auto" w:fill="auto"/>
            <w:vAlign w:val="center"/>
          </w:tcPr>
          <w:p w14:paraId="5626DC45" w14:textId="77777777" w:rsidR="0078124A"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Tax File Number (TFN)</w:t>
            </w:r>
          </w:p>
        </w:tc>
        <w:tc>
          <w:tcPr>
            <w:tcW w:w="2931" w:type="pct"/>
            <w:shd w:val="clear" w:color="auto" w:fill="auto"/>
            <w:vAlign w:val="center"/>
          </w:tcPr>
          <w:p w14:paraId="2BDD22FA" w14:textId="77777777" w:rsidR="0078124A" w:rsidRPr="001358C2" w:rsidRDefault="0078124A" w:rsidP="0078124A">
            <w:pPr>
              <w:spacing w:after="0" w:line="240" w:lineRule="auto"/>
              <w:jc w:val="center"/>
              <w:rPr>
                <w:rFonts w:ascii="Arial" w:hAnsi="Arial" w:cs="Arial"/>
                <w:sz w:val="18"/>
                <w:szCs w:val="18"/>
                <w:lang w:val="en-US" w:eastAsia="en-AU"/>
              </w:rPr>
            </w:pPr>
          </w:p>
        </w:tc>
      </w:tr>
      <w:tr w:rsidR="0078124A" w:rsidRPr="00C07765" w14:paraId="505E64FF" w14:textId="77777777" w:rsidTr="008C518D">
        <w:trPr>
          <w:trHeight w:hRule="exact" w:val="340"/>
        </w:trPr>
        <w:tc>
          <w:tcPr>
            <w:tcW w:w="2069" w:type="pct"/>
            <w:shd w:val="clear" w:color="auto" w:fill="auto"/>
            <w:vAlign w:val="center"/>
          </w:tcPr>
          <w:p w14:paraId="0227082E" w14:textId="77777777" w:rsidR="0078124A" w:rsidRPr="00C07765"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Australian Business Number (ABN)</w:t>
            </w:r>
          </w:p>
        </w:tc>
        <w:tc>
          <w:tcPr>
            <w:tcW w:w="2931" w:type="pct"/>
            <w:shd w:val="clear" w:color="auto" w:fill="auto"/>
            <w:vAlign w:val="center"/>
          </w:tcPr>
          <w:p w14:paraId="2E716C8F" w14:textId="77777777" w:rsidR="0078124A" w:rsidRPr="001358C2" w:rsidRDefault="0078124A" w:rsidP="0078124A">
            <w:pPr>
              <w:spacing w:after="0" w:line="240" w:lineRule="auto"/>
              <w:jc w:val="center"/>
              <w:rPr>
                <w:rFonts w:ascii="Arial" w:hAnsi="Arial" w:cs="Arial"/>
                <w:sz w:val="18"/>
                <w:szCs w:val="18"/>
                <w:lang w:val="en-US" w:eastAsia="en-AU"/>
              </w:rPr>
            </w:pPr>
          </w:p>
        </w:tc>
      </w:tr>
      <w:tr w:rsidR="0078124A" w:rsidRPr="00C07765" w14:paraId="4965D7A4" w14:textId="77777777" w:rsidTr="008C518D">
        <w:trPr>
          <w:trHeight w:hRule="exact" w:val="340"/>
        </w:trPr>
        <w:tc>
          <w:tcPr>
            <w:tcW w:w="2069" w:type="pct"/>
            <w:shd w:val="clear" w:color="auto" w:fill="auto"/>
            <w:vAlign w:val="center"/>
          </w:tcPr>
          <w:p w14:paraId="50555A36" w14:textId="77777777" w:rsidR="0078124A" w:rsidRPr="00C07765"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Date Business Commenced</w:t>
            </w:r>
          </w:p>
        </w:tc>
        <w:tc>
          <w:tcPr>
            <w:tcW w:w="2931" w:type="pct"/>
            <w:shd w:val="clear" w:color="auto" w:fill="auto"/>
            <w:vAlign w:val="center"/>
          </w:tcPr>
          <w:p w14:paraId="75729FB5" w14:textId="77777777" w:rsidR="0078124A" w:rsidRPr="001358C2" w:rsidRDefault="0078124A" w:rsidP="0078124A">
            <w:pPr>
              <w:spacing w:after="0" w:line="240" w:lineRule="auto"/>
              <w:jc w:val="center"/>
              <w:rPr>
                <w:rFonts w:ascii="Arial" w:hAnsi="Arial" w:cs="Arial"/>
                <w:sz w:val="18"/>
                <w:szCs w:val="18"/>
                <w:lang w:val="en-US" w:eastAsia="en-AU"/>
              </w:rPr>
            </w:pPr>
          </w:p>
        </w:tc>
      </w:tr>
      <w:tr w:rsidR="0078124A" w:rsidRPr="00C07765" w14:paraId="7865C3C4" w14:textId="77777777" w:rsidTr="008C518D">
        <w:trPr>
          <w:trHeight w:hRule="exact" w:val="340"/>
        </w:trPr>
        <w:tc>
          <w:tcPr>
            <w:tcW w:w="2069" w:type="pct"/>
            <w:shd w:val="clear" w:color="auto" w:fill="auto"/>
            <w:vAlign w:val="center"/>
          </w:tcPr>
          <w:p w14:paraId="630E9634" w14:textId="77777777" w:rsidR="0078124A" w:rsidRPr="00C07765"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Industry</w:t>
            </w:r>
          </w:p>
        </w:tc>
        <w:tc>
          <w:tcPr>
            <w:tcW w:w="2931" w:type="pct"/>
            <w:shd w:val="clear" w:color="auto" w:fill="auto"/>
            <w:vAlign w:val="center"/>
          </w:tcPr>
          <w:p w14:paraId="41A52ABF" w14:textId="77777777" w:rsidR="0078124A" w:rsidRPr="001358C2" w:rsidRDefault="0078124A" w:rsidP="0078124A">
            <w:pPr>
              <w:spacing w:after="0" w:line="240" w:lineRule="auto"/>
              <w:jc w:val="center"/>
              <w:rPr>
                <w:rFonts w:ascii="Arial" w:hAnsi="Arial" w:cs="Arial"/>
                <w:sz w:val="18"/>
                <w:szCs w:val="18"/>
                <w:lang w:val="en-US" w:eastAsia="en-AU"/>
              </w:rPr>
            </w:pPr>
          </w:p>
        </w:tc>
      </w:tr>
      <w:tr w:rsidR="0078124A" w:rsidRPr="00C07765" w14:paraId="2B38EAED" w14:textId="77777777" w:rsidTr="008C518D">
        <w:trPr>
          <w:trHeight w:hRule="exact" w:val="340"/>
        </w:trPr>
        <w:tc>
          <w:tcPr>
            <w:tcW w:w="2069" w:type="pct"/>
            <w:shd w:val="clear" w:color="auto" w:fill="auto"/>
            <w:vAlign w:val="center"/>
          </w:tcPr>
          <w:p w14:paraId="731422FF" w14:textId="77777777" w:rsidR="0078124A" w:rsidRPr="00C07765"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Main Activities</w:t>
            </w:r>
          </w:p>
        </w:tc>
        <w:tc>
          <w:tcPr>
            <w:tcW w:w="2931" w:type="pct"/>
            <w:shd w:val="clear" w:color="auto" w:fill="auto"/>
            <w:vAlign w:val="center"/>
          </w:tcPr>
          <w:p w14:paraId="668F86F2" w14:textId="77777777" w:rsidR="0078124A" w:rsidRPr="001358C2" w:rsidRDefault="0078124A" w:rsidP="0078124A">
            <w:pPr>
              <w:spacing w:after="0" w:line="240" w:lineRule="auto"/>
              <w:jc w:val="center"/>
              <w:rPr>
                <w:rFonts w:ascii="Arial" w:hAnsi="Arial" w:cs="Arial"/>
                <w:sz w:val="18"/>
                <w:szCs w:val="18"/>
                <w:lang w:val="en-US" w:eastAsia="en-AU"/>
              </w:rPr>
            </w:pPr>
          </w:p>
        </w:tc>
      </w:tr>
      <w:tr w:rsidR="0078124A" w:rsidRPr="00C07765" w14:paraId="658D52B8" w14:textId="77777777" w:rsidTr="008C518D">
        <w:trPr>
          <w:trHeight w:hRule="exact" w:val="340"/>
        </w:trPr>
        <w:tc>
          <w:tcPr>
            <w:tcW w:w="2069" w:type="pct"/>
            <w:shd w:val="clear" w:color="auto" w:fill="auto"/>
            <w:vAlign w:val="center"/>
          </w:tcPr>
          <w:p w14:paraId="419946FC" w14:textId="77777777" w:rsidR="0078124A"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Number of Employees</w:t>
            </w:r>
          </w:p>
        </w:tc>
        <w:tc>
          <w:tcPr>
            <w:tcW w:w="2931" w:type="pct"/>
            <w:shd w:val="clear" w:color="auto" w:fill="auto"/>
            <w:vAlign w:val="center"/>
          </w:tcPr>
          <w:p w14:paraId="304516ED" w14:textId="77777777" w:rsidR="0078124A" w:rsidRPr="001358C2" w:rsidRDefault="0078124A" w:rsidP="0078124A">
            <w:pPr>
              <w:spacing w:after="0" w:line="240" w:lineRule="auto"/>
              <w:jc w:val="center"/>
              <w:rPr>
                <w:rFonts w:ascii="Arial" w:hAnsi="Arial" w:cs="Arial"/>
                <w:sz w:val="18"/>
                <w:szCs w:val="18"/>
                <w:lang w:val="en-US" w:eastAsia="en-AU"/>
              </w:rPr>
            </w:pPr>
          </w:p>
        </w:tc>
      </w:tr>
    </w:tbl>
    <w:p w14:paraId="0C6CB80B" w14:textId="30906C67" w:rsidR="00386E6D" w:rsidRDefault="00386E6D" w:rsidP="00386E6D">
      <w:pPr>
        <w:spacing w:after="0"/>
        <w:rPr>
          <w:rFonts w:ascii="Arial" w:hAnsi="Arial" w:cs="Arial"/>
          <w:sz w:val="20"/>
          <w:szCs w:val="20"/>
        </w:rPr>
      </w:pPr>
      <w:bookmarkStart w:id="6" w:name="_Toc442167084"/>
    </w:p>
    <w:tbl>
      <w:tblPr>
        <w:tblW w:w="5000"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4A0" w:firstRow="1" w:lastRow="0" w:firstColumn="1" w:lastColumn="0" w:noHBand="0" w:noVBand="1"/>
      </w:tblPr>
      <w:tblGrid>
        <w:gridCol w:w="3984"/>
        <w:gridCol w:w="5644"/>
      </w:tblGrid>
      <w:tr w:rsidR="002D233C" w:rsidRPr="00BE36F7" w14:paraId="6888D961" w14:textId="77777777" w:rsidTr="002D233C">
        <w:trPr>
          <w:trHeight w:hRule="exact" w:val="340"/>
        </w:trPr>
        <w:tc>
          <w:tcPr>
            <w:tcW w:w="2069"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A9F54E9" w14:textId="77777777" w:rsidR="002D233C" w:rsidRPr="00BE36F7" w:rsidRDefault="002D233C" w:rsidP="0078124A">
            <w:pPr>
              <w:spacing w:after="0" w:line="240" w:lineRule="auto"/>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Business Valuation</w:t>
            </w:r>
          </w:p>
        </w:tc>
        <w:tc>
          <w:tcPr>
            <w:tcW w:w="2931"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D8954DA" w14:textId="77777777" w:rsidR="002D233C" w:rsidRPr="00BE36F7" w:rsidRDefault="002D233C" w:rsidP="0078124A">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Amount</w:t>
            </w:r>
          </w:p>
        </w:tc>
      </w:tr>
      <w:tr w:rsidR="002D233C" w:rsidRPr="00C07765" w14:paraId="1CBD2FD2" w14:textId="77777777" w:rsidTr="002D233C">
        <w:trPr>
          <w:trHeight w:hRule="exact" w:val="340"/>
        </w:trPr>
        <w:tc>
          <w:tcPr>
            <w:tcW w:w="2069" w:type="pct"/>
            <w:tcBorders>
              <w:top w:val="single" w:sz="4" w:space="0" w:color="auto"/>
              <w:left w:val="single" w:sz="4" w:space="0" w:color="auto"/>
              <w:bottom w:val="single" w:sz="4" w:space="0" w:color="auto"/>
              <w:right w:val="single" w:sz="4" w:space="0" w:color="auto"/>
            </w:tcBorders>
            <w:shd w:val="clear" w:color="auto" w:fill="auto"/>
            <w:vAlign w:val="center"/>
          </w:tcPr>
          <w:p w14:paraId="65084231" w14:textId="77777777" w:rsidR="002D233C" w:rsidRPr="00C07765" w:rsidRDefault="002D233C" w:rsidP="0078124A">
            <w:pPr>
              <w:spacing w:after="0" w:line="240" w:lineRule="auto"/>
              <w:rPr>
                <w:rFonts w:ascii="Arial" w:hAnsi="Arial" w:cs="Arial"/>
                <w:sz w:val="18"/>
                <w:szCs w:val="18"/>
                <w:lang w:val="en-US" w:eastAsia="en-AU"/>
              </w:rPr>
            </w:pPr>
            <w:r>
              <w:rPr>
                <w:rFonts w:ascii="Arial" w:hAnsi="Arial" w:cs="Arial"/>
                <w:sz w:val="18"/>
                <w:szCs w:val="18"/>
                <w:lang w:val="en-US" w:eastAsia="en-AU"/>
              </w:rPr>
              <w:t>Estimated Value</w:t>
            </w:r>
          </w:p>
        </w:tc>
        <w:tc>
          <w:tcPr>
            <w:tcW w:w="2931" w:type="pct"/>
            <w:tcBorders>
              <w:top w:val="single" w:sz="4" w:space="0" w:color="auto"/>
              <w:left w:val="single" w:sz="4" w:space="0" w:color="auto"/>
              <w:bottom w:val="single" w:sz="4" w:space="0" w:color="auto"/>
              <w:right w:val="single" w:sz="4" w:space="0" w:color="auto"/>
            </w:tcBorders>
            <w:shd w:val="clear" w:color="auto" w:fill="auto"/>
            <w:vAlign w:val="center"/>
          </w:tcPr>
          <w:p w14:paraId="08E0377B" w14:textId="77777777" w:rsidR="002D233C" w:rsidRPr="00BE36F7" w:rsidRDefault="002D233C" w:rsidP="0078124A">
            <w:pPr>
              <w:spacing w:after="0" w:line="240" w:lineRule="auto"/>
              <w:jc w:val="center"/>
              <w:rPr>
                <w:rFonts w:ascii="Arial" w:hAnsi="Arial" w:cs="Arial"/>
                <w:sz w:val="18"/>
                <w:szCs w:val="18"/>
                <w:lang w:val="en-US" w:eastAsia="en-AU"/>
              </w:rPr>
            </w:pPr>
          </w:p>
        </w:tc>
      </w:tr>
      <w:tr w:rsidR="002D233C" w:rsidRPr="00C07765" w14:paraId="4EABD7E4" w14:textId="77777777" w:rsidTr="002D233C">
        <w:trPr>
          <w:trHeight w:hRule="exact" w:val="340"/>
        </w:trPr>
        <w:tc>
          <w:tcPr>
            <w:tcW w:w="2069" w:type="pct"/>
            <w:tcBorders>
              <w:top w:val="single" w:sz="4" w:space="0" w:color="auto"/>
              <w:left w:val="single" w:sz="4" w:space="0" w:color="auto"/>
              <w:bottom w:val="single" w:sz="4" w:space="0" w:color="auto"/>
              <w:right w:val="single" w:sz="4" w:space="0" w:color="auto"/>
            </w:tcBorders>
            <w:shd w:val="clear" w:color="auto" w:fill="auto"/>
            <w:vAlign w:val="center"/>
          </w:tcPr>
          <w:p w14:paraId="20E03F5E" w14:textId="77777777" w:rsidR="002D233C" w:rsidRPr="00C07765" w:rsidRDefault="002D233C" w:rsidP="0078124A">
            <w:pPr>
              <w:spacing w:after="0" w:line="240" w:lineRule="auto"/>
              <w:rPr>
                <w:rFonts w:ascii="Arial" w:hAnsi="Arial" w:cs="Arial"/>
                <w:sz w:val="18"/>
                <w:szCs w:val="18"/>
                <w:lang w:val="en-US" w:eastAsia="en-AU"/>
              </w:rPr>
            </w:pPr>
            <w:r>
              <w:rPr>
                <w:rFonts w:ascii="Arial" w:hAnsi="Arial" w:cs="Arial"/>
                <w:sz w:val="18"/>
                <w:szCs w:val="18"/>
                <w:lang w:val="en-US" w:eastAsia="en-AU"/>
              </w:rPr>
              <w:t>Method of Valuation</w:t>
            </w:r>
          </w:p>
        </w:tc>
        <w:tc>
          <w:tcPr>
            <w:tcW w:w="2931" w:type="pct"/>
            <w:tcBorders>
              <w:top w:val="single" w:sz="4" w:space="0" w:color="auto"/>
              <w:left w:val="single" w:sz="4" w:space="0" w:color="auto"/>
              <w:bottom w:val="single" w:sz="4" w:space="0" w:color="auto"/>
              <w:right w:val="single" w:sz="4" w:space="0" w:color="auto"/>
            </w:tcBorders>
            <w:shd w:val="clear" w:color="auto" w:fill="auto"/>
            <w:vAlign w:val="center"/>
          </w:tcPr>
          <w:p w14:paraId="55EBB5D7" w14:textId="77777777" w:rsidR="002D233C" w:rsidRPr="00BE36F7" w:rsidRDefault="002D233C" w:rsidP="0078124A">
            <w:pPr>
              <w:spacing w:after="0" w:line="240" w:lineRule="auto"/>
              <w:jc w:val="center"/>
              <w:rPr>
                <w:rFonts w:ascii="Arial" w:hAnsi="Arial" w:cs="Arial"/>
                <w:sz w:val="18"/>
                <w:szCs w:val="18"/>
                <w:lang w:val="en-US" w:eastAsia="en-AU"/>
              </w:rPr>
            </w:pPr>
          </w:p>
        </w:tc>
      </w:tr>
      <w:tr w:rsidR="002D233C" w:rsidRPr="00C07765" w14:paraId="2B7817B6" w14:textId="77777777" w:rsidTr="002D233C">
        <w:trPr>
          <w:trHeight w:hRule="exact" w:val="340"/>
        </w:trPr>
        <w:tc>
          <w:tcPr>
            <w:tcW w:w="2069" w:type="pct"/>
            <w:tcBorders>
              <w:top w:val="single" w:sz="4" w:space="0" w:color="auto"/>
              <w:left w:val="single" w:sz="4" w:space="0" w:color="auto"/>
              <w:bottom w:val="single" w:sz="4" w:space="0" w:color="auto"/>
              <w:right w:val="single" w:sz="4" w:space="0" w:color="auto"/>
            </w:tcBorders>
            <w:shd w:val="clear" w:color="auto" w:fill="auto"/>
            <w:vAlign w:val="center"/>
          </w:tcPr>
          <w:p w14:paraId="3186170D" w14:textId="159E968A" w:rsidR="002D233C" w:rsidRDefault="002D233C" w:rsidP="0078124A">
            <w:pPr>
              <w:spacing w:after="0" w:line="240" w:lineRule="auto"/>
              <w:rPr>
                <w:rFonts w:ascii="Arial" w:hAnsi="Arial" w:cs="Arial"/>
                <w:sz w:val="18"/>
                <w:szCs w:val="18"/>
                <w:lang w:val="en-US" w:eastAsia="en-AU"/>
              </w:rPr>
            </w:pPr>
            <w:r>
              <w:rPr>
                <w:rFonts w:ascii="Arial" w:hAnsi="Arial" w:cs="Arial"/>
                <w:sz w:val="18"/>
                <w:szCs w:val="18"/>
                <w:lang w:val="en-US" w:eastAsia="en-AU"/>
              </w:rPr>
              <w:t>Sou</w:t>
            </w:r>
            <w:r w:rsidR="0078124A">
              <w:rPr>
                <w:rFonts w:ascii="Arial" w:hAnsi="Arial" w:cs="Arial"/>
                <w:sz w:val="18"/>
                <w:szCs w:val="18"/>
                <w:lang w:val="en-US" w:eastAsia="en-AU"/>
              </w:rPr>
              <w:t>rc</w:t>
            </w:r>
            <w:r>
              <w:rPr>
                <w:rFonts w:ascii="Arial" w:hAnsi="Arial" w:cs="Arial"/>
                <w:sz w:val="18"/>
                <w:szCs w:val="18"/>
                <w:lang w:val="en-US" w:eastAsia="en-AU"/>
              </w:rPr>
              <w:t>e of Valuation</w:t>
            </w:r>
          </w:p>
        </w:tc>
        <w:tc>
          <w:tcPr>
            <w:tcW w:w="2931" w:type="pct"/>
            <w:tcBorders>
              <w:top w:val="single" w:sz="4" w:space="0" w:color="auto"/>
              <w:left w:val="single" w:sz="4" w:space="0" w:color="auto"/>
              <w:bottom w:val="single" w:sz="4" w:space="0" w:color="auto"/>
              <w:right w:val="single" w:sz="4" w:space="0" w:color="auto"/>
            </w:tcBorders>
            <w:shd w:val="clear" w:color="auto" w:fill="auto"/>
            <w:vAlign w:val="center"/>
          </w:tcPr>
          <w:p w14:paraId="002F23AB" w14:textId="77777777" w:rsidR="002D233C" w:rsidRPr="00BE36F7" w:rsidRDefault="002D233C" w:rsidP="0078124A">
            <w:pPr>
              <w:spacing w:after="0" w:line="240" w:lineRule="auto"/>
              <w:jc w:val="center"/>
              <w:rPr>
                <w:rFonts w:ascii="Arial" w:hAnsi="Arial" w:cs="Arial"/>
                <w:sz w:val="18"/>
                <w:szCs w:val="18"/>
                <w:lang w:val="en-US" w:eastAsia="en-AU"/>
              </w:rPr>
            </w:pPr>
          </w:p>
        </w:tc>
      </w:tr>
      <w:tr w:rsidR="002D233C" w:rsidRPr="00C07765" w14:paraId="233AB33E" w14:textId="77777777" w:rsidTr="002D233C">
        <w:trPr>
          <w:trHeight w:hRule="exact" w:val="340"/>
        </w:trPr>
        <w:tc>
          <w:tcPr>
            <w:tcW w:w="2069" w:type="pct"/>
            <w:tcBorders>
              <w:top w:val="single" w:sz="4" w:space="0" w:color="auto"/>
              <w:left w:val="single" w:sz="4" w:space="0" w:color="auto"/>
              <w:bottom w:val="single" w:sz="4" w:space="0" w:color="auto"/>
              <w:right w:val="single" w:sz="4" w:space="0" w:color="auto"/>
            </w:tcBorders>
            <w:shd w:val="clear" w:color="auto" w:fill="auto"/>
            <w:vAlign w:val="center"/>
          </w:tcPr>
          <w:p w14:paraId="39326AA0" w14:textId="77777777" w:rsidR="002D233C" w:rsidRPr="00C07765" w:rsidRDefault="002D233C" w:rsidP="0078124A">
            <w:pPr>
              <w:spacing w:after="0" w:line="240" w:lineRule="auto"/>
              <w:rPr>
                <w:rFonts w:ascii="Arial" w:hAnsi="Arial" w:cs="Arial"/>
                <w:sz w:val="18"/>
                <w:szCs w:val="18"/>
                <w:lang w:val="en-US" w:eastAsia="en-AU"/>
              </w:rPr>
            </w:pPr>
            <w:r>
              <w:rPr>
                <w:rFonts w:ascii="Arial" w:hAnsi="Arial" w:cs="Arial"/>
                <w:sz w:val="18"/>
                <w:szCs w:val="18"/>
                <w:lang w:val="en-US" w:eastAsia="en-AU"/>
              </w:rPr>
              <w:t>Annual Gross Turnover</w:t>
            </w:r>
          </w:p>
        </w:tc>
        <w:tc>
          <w:tcPr>
            <w:tcW w:w="2931" w:type="pct"/>
            <w:tcBorders>
              <w:top w:val="single" w:sz="4" w:space="0" w:color="auto"/>
              <w:left w:val="single" w:sz="4" w:space="0" w:color="auto"/>
              <w:bottom w:val="single" w:sz="4" w:space="0" w:color="auto"/>
              <w:right w:val="single" w:sz="4" w:space="0" w:color="auto"/>
            </w:tcBorders>
            <w:shd w:val="clear" w:color="auto" w:fill="auto"/>
            <w:vAlign w:val="center"/>
          </w:tcPr>
          <w:p w14:paraId="5E314541" w14:textId="77777777" w:rsidR="002D233C" w:rsidRPr="00BE36F7" w:rsidRDefault="002D233C" w:rsidP="0078124A">
            <w:pPr>
              <w:spacing w:after="0" w:line="240" w:lineRule="auto"/>
              <w:jc w:val="center"/>
              <w:rPr>
                <w:rFonts w:ascii="Arial" w:hAnsi="Arial" w:cs="Arial"/>
                <w:sz w:val="18"/>
                <w:szCs w:val="18"/>
                <w:lang w:val="en-US" w:eastAsia="en-AU"/>
              </w:rPr>
            </w:pPr>
          </w:p>
        </w:tc>
      </w:tr>
      <w:tr w:rsidR="002D233C" w:rsidRPr="00C07765" w14:paraId="7C764310" w14:textId="77777777" w:rsidTr="002D233C">
        <w:trPr>
          <w:trHeight w:hRule="exact" w:val="340"/>
        </w:trPr>
        <w:tc>
          <w:tcPr>
            <w:tcW w:w="2069" w:type="pct"/>
            <w:tcBorders>
              <w:top w:val="single" w:sz="4" w:space="0" w:color="auto"/>
              <w:left w:val="single" w:sz="4" w:space="0" w:color="auto"/>
              <w:bottom w:val="single" w:sz="4" w:space="0" w:color="auto"/>
              <w:right w:val="single" w:sz="4" w:space="0" w:color="auto"/>
            </w:tcBorders>
            <w:shd w:val="clear" w:color="auto" w:fill="auto"/>
            <w:vAlign w:val="center"/>
          </w:tcPr>
          <w:p w14:paraId="1DFB2931" w14:textId="77777777" w:rsidR="002D233C" w:rsidRPr="00C07765" w:rsidRDefault="002D233C" w:rsidP="0078124A">
            <w:pPr>
              <w:spacing w:after="0" w:line="240" w:lineRule="auto"/>
              <w:rPr>
                <w:rFonts w:ascii="Arial" w:hAnsi="Arial" w:cs="Arial"/>
                <w:sz w:val="18"/>
                <w:szCs w:val="18"/>
                <w:lang w:val="en-US" w:eastAsia="en-AU"/>
              </w:rPr>
            </w:pPr>
            <w:r>
              <w:rPr>
                <w:rFonts w:ascii="Arial" w:hAnsi="Arial" w:cs="Arial"/>
                <w:sz w:val="18"/>
                <w:szCs w:val="18"/>
                <w:lang w:val="en-US" w:eastAsia="en-AU"/>
              </w:rPr>
              <w:t>Annual Expenses</w:t>
            </w:r>
          </w:p>
        </w:tc>
        <w:tc>
          <w:tcPr>
            <w:tcW w:w="2931" w:type="pct"/>
            <w:tcBorders>
              <w:top w:val="single" w:sz="4" w:space="0" w:color="auto"/>
              <w:left w:val="single" w:sz="4" w:space="0" w:color="auto"/>
              <w:bottom w:val="single" w:sz="4" w:space="0" w:color="auto"/>
              <w:right w:val="single" w:sz="4" w:space="0" w:color="auto"/>
            </w:tcBorders>
            <w:shd w:val="clear" w:color="auto" w:fill="auto"/>
            <w:vAlign w:val="center"/>
          </w:tcPr>
          <w:p w14:paraId="47680435" w14:textId="77777777" w:rsidR="002D233C" w:rsidRPr="00BE36F7" w:rsidRDefault="002D233C" w:rsidP="0078124A">
            <w:pPr>
              <w:spacing w:after="0" w:line="240" w:lineRule="auto"/>
              <w:jc w:val="center"/>
              <w:rPr>
                <w:rFonts w:ascii="Arial" w:hAnsi="Arial" w:cs="Arial"/>
                <w:sz w:val="18"/>
                <w:szCs w:val="18"/>
                <w:lang w:val="en-US" w:eastAsia="en-AU"/>
              </w:rPr>
            </w:pPr>
          </w:p>
        </w:tc>
      </w:tr>
    </w:tbl>
    <w:p w14:paraId="4F243202" w14:textId="77777777" w:rsidR="002D233C" w:rsidRPr="00386E6D" w:rsidRDefault="002D233C" w:rsidP="00386E6D">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84"/>
        <w:gridCol w:w="2908"/>
        <w:gridCol w:w="2736"/>
      </w:tblGrid>
      <w:tr w:rsidR="00386E6D" w:rsidRPr="00D42339" w14:paraId="57428FC9" w14:textId="77777777" w:rsidTr="002D233C">
        <w:trPr>
          <w:trHeight w:hRule="exact" w:val="340"/>
        </w:trPr>
        <w:tc>
          <w:tcPr>
            <w:tcW w:w="2069" w:type="pct"/>
            <w:shd w:val="clear" w:color="auto" w:fill="000000" w:themeFill="text1"/>
            <w:vAlign w:val="center"/>
          </w:tcPr>
          <w:p w14:paraId="18C4C334" w14:textId="28B37CC5" w:rsidR="00386E6D" w:rsidRPr="00D42339" w:rsidRDefault="00386E6D" w:rsidP="00386E6D">
            <w:pPr>
              <w:spacing w:after="0" w:line="240" w:lineRule="auto"/>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Details</w:t>
            </w:r>
          </w:p>
        </w:tc>
        <w:tc>
          <w:tcPr>
            <w:tcW w:w="1510" w:type="pct"/>
            <w:shd w:val="clear" w:color="auto" w:fill="000000" w:themeFill="text1"/>
            <w:vAlign w:val="center"/>
          </w:tcPr>
          <w:p w14:paraId="4F81554A" w14:textId="1C5792C7" w:rsidR="00386E6D" w:rsidRPr="00D42339" w:rsidRDefault="00E37697" w:rsidP="00386E6D">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Associated Entity 1</w:t>
            </w:r>
          </w:p>
        </w:tc>
        <w:tc>
          <w:tcPr>
            <w:tcW w:w="1421" w:type="pct"/>
            <w:shd w:val="clear" w:color="auto" w:fill="000000" w:themeFill="text1"/>
            <w:vAlign w:val="center"/>
          </w:tcPr>
          <w:p w14:paraId="2FB1E8F3" w14:textId="65FA3504" w:rsidR="00386E6D" w:rsidRPr="00D42339" w:rsidRDefault="00E37697" w:rsidP="00386E6D">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Associated Entity 2</w:t>
            </w:r>
          </w:p>
        </w:tc>
      </w:tr>
      <w:tr w:rsidR="0078124A" w:rsidRPr="00F90629" w14:paraId="52A1364A" w14:textId="77777777" w:rsidTr="002D233C">
        <w:trPr>
          <w:trHeight w:hRule="exact" w:val="340"/>
        </w:trPr>
        <w:tc>
          <w:tcPr>
            <w:tcW w:w="2069" w:type="pct"/>
            <w:shd w:val="clear" w:color="auto" w:fill="FFFFFF" w:themeFill="background1"/>
            <w:vAlign w:val="center"/>
          </w:tcPr>
          <w:p w14:paraId="191DE998" w14:textId="0DACA2BB" w:rsidR="0078124A" w:rsidRDefault="0078124A" w:rsidP="00386E6D">
            <w:pPr>
              <w:spacing w:after="0" w:line="240" w:lineRule="auto"/>
              <w:rPr>
                <w:rFonts w:ascii="Arial" w:hAnsi="Arial" w:cs="Arial"/>
                <w:sz w:val="18"/>
                <w:szCs w:val="18"/>
                <w:lang w:val="en-US" w:eastAsia="en-AU"/>
              </w:rPr>
            </w:pPr>
            <w:r>
              <w:rPr>
                <w:rFonts w:ascii="Arial" w:hAnsi="Arial" w:cs="Arial"/>
                <w:sz w:val="18"/>
                <w:szCs w:val="18"/>
                <w:lang w:val="en-US" w:eastAsia="en-AU"/>
              </w:rPr>
              <w:t>Entity Name</w:t>
            </w:r>
          </w:p>
        </w:tc>
        <w:tc>
          <w:tcPr>
            <w:tcW w:w="1510" w:type="pct"/>
            <w:shd w:val="clear" w:color="auto" w:fill="FFFFFF" w:themeFill="background1"/>
            <w:vAlign w:val="center"/>
          </w:tcPr>
          <w:p w14:paraId="2B973547" w14:textId="77777777" w:rsidR="0078124A" w:rsidRPr="00F90629" w:rsidRDefault="0078124A"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62E3A797" w14:textId="77777777" w:rsidR="0078124A" w:rsidRPr="00F90629" w:rsidRDefault="0078124A" w:rsidP="00386E6D">
            <w:pPr>
              <w:spacing w:after="0" w:line="240" w:lineRule="auto"/>
              <w:jc w:val="center"/>
              <w:rPr>
                <w:rFonts w:ascii="Arial" w:hAnsi="Arial" w:cs="Arial"/>
                <w:sz w:val="18"/>
                <w:szCs w:val="18"/>
                <w:lang w:val="en-US" w:eastAsia="en-AU"/>
              </w:rPr>
            </w:pPr>
          </w:p>
        </w:tc>
      </w:tr>
      <w:tr w:rsidR="00386E6D" w:rsidRPr="00F90629" w14:paraId="4B91FE45" w14:textId="77777777" w:rsidTr="002D233C">
        <w:trPr>
          <w:trHeight w:hRule="exact" w:val="340"/>
        </w:trPr>
        <w:tc>
          <w:tcPr>
            <w:tcW w:w="2069" w:type="pct"/>
            <w:shd w:val="clear" w:color="auto" w:fill="FFFFFF" w:themeFill="background1"/>
            <w:vAlign w:val="center"/>
          </w:tcPr>
          <w:p w14:paraId="2F93063C" w14:textId="77777777" w:rsidR="00386E6D"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Trading Name</w:t>
            </w:r>
          </w:p>
        </w:tc>
        <w:tc>
          <w:tcPr>
            <w:tcW w:w="1510" w:type="pct"/>
            <w:shd w:val="clear" w:color="auto" w:fill="FFFFFF" w:themeFill="background1"/>
            <w:vAlign w:val="center"/>
          </w:tcPr>
          <w:p w14:paraId="3662FB12" w14:textId="77777777" w:rsidR="00386E6D" w:rsidRPr="00F90629" w:rsidRDefault="00386E6D"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0E46C220" w14:textId="77777777" w:rsidR="00386E6D" w:rsidRPr="00F90629" w:rsidRDefault="00386E6D" w:rsidP="00386E6D">
            <w:pPr>
              <w:spacing w:after="0" w:line="240" w:lineRule="auto"/>
              <w:jc w:val="center"/>
              <w:rPr>
                <w:rFonts w:ascii="Arial" w:hAnsi="Arial" w:cs="Arial"/>
                <w:sz w:val="18"/>
                <w:szCs w:val="18"/>
                <w:lang w:val="en-US" w:eastAsia="en-AU"/>
              </w:rPr>
            </w:pPr>
          </w:p>
        </w:tc>
      </w:tr>
      <w:tr w:rsidR="00386E6D" w:rsidRPr="00F90629" w14:paraId="77542F62" w14:textId="77777777" w:rsidTr="002D233C">
        <w:trPr>
          <w:trHeight w:hRule="exact" w:val="340"/>
        </w:trPr>
        <w:tc>
          <w:tcPr>
            <w:tcW w:w="2069" w:type="pct"/>
            <w:shd w:val="clear" w:color="auto" w:fill="FFFFFF" w:themeFill="background1"/>
            <w:vAlign w:val="center"/>
          </w:tcPr>
          <w:p w14:paraId="3AD48332" w14:textId="77777777" w:rsidR="00386E6D" w:rsidRPr="00F90629"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Business Structure</w:t>
            </w:r>
          </w:p>
        </w:tc>
        <w:tc>
          <w:tcPr>
            <w:tcW w:w="1510" w:type="pct"/>
            <w:shd w:val="clear" w:color="auto" w:fill="FFFFFF" w:themeFill="background1"/>
            <w:vAlign w:val="center"/>
          </w:tcPr>
          <w:p w14:paraId="05B9DEBF" w14:textId="77777777" w:rsidR="00386E6D" w:rsidRPr="00F90629" w:rsidRDefault="00386E6D"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46A30719" w14:textId="77777777" w:rsidR="00386E6D" w:rsidRPr="00F90629" w:rsidRDefault="00386E6D" w:rsidP="00386E6D">
            <w:pPr>
              <w:spacing w:after="0" w:line="240" w:lineRule="auto"/>
              <w:jc w:val="center"/>
              <w:rPr>
                <w:rFonts w:ascii="Arial" w:hAnsi="Arial" w:cs="Arial"/>
                <w:sz w:val="18"/>
                <w:szCs w:val="18"/>
                <w:lang w:val="en-US" w:eastAsia="en-AU"/>
              </w:rPr>
            </w:pPr>
          </w:p>
        </w:tc>
      </w:tr>
      <w:tr w:rsidR="00386E6D" w:rsidRPr="00F90629" w14:paraId="5E6397A9" w14:textId="77777777" w:rsidTr="002D233C">
        <w:trPr>
          <w:trHeight w:hRule="exact" w:val="340"/>
        </w:trPr>
        <w:tc>
          <w:tcPr>
            <w:tcW w:w="2069" w:type="pct"/>
            <w:shd w:val="clear" w:color="auto" w:fill="FFFFFF" w:themeFill="background1"/>
            <w:vAlign w:val="center"/>
          </w:tcPr>
          <w:p w14:paraId="73AAB29E" w14:textId="77777777" w:rsidR="00386E6D"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Tax File Number (TFN)</w:t>
            </w:r>
          </w:p>
        </w:tc>
        <w:tc>
          <w:tcPr>
            <w:tcW w:w="1510" w:type="pct"/>
            <w:shd w:val="clear" w:color="auto" w:fill="FFFFFF" w:themeFill="background1"/>
            <w:vAlign w:val="center"/>
          </w:tcPr>
          <w:p w14:paraId="76934684" w14:textId="77777777" w:rsidR="00386E6D" w:rsidRPr="00F90629" w:rsidRDefault="00386E6D"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0B051E2F" w14:textId="77777777" w:rsidR="00386E6D" w:rsidRPr="00F90629" w:rsidRDefault="00386E6D" w:rsidP="00386E6D">
            <w:pPr>
              <w:spacing w:after="0" w:line="240" w:lineRule="auto"/>
              <w:jc w:val="center"/>
              <w:rPr>
                <w:rFonts w:ascii="Arial" w:hAnsi="Arial" w:cs="Arial"/>
                <w:sz w:val="18"/>
                <w:szCs w:val="18"/>
                <w:lang w:val="en-US" w:eastAsia="en-AU"/>
              </w:rPr>
            </w:pPr>
          </w:p>
        </w:tc>
      </w:tr>
      <w:tr w:rsidR="00386E6D" w:rsidRPr="00F90629" w14:paraId="62F1AD58" w14:textId="77777777" w:rsidTr="002D233C">
        <w:trPr>
          <w:trHeight w:hRule="exact" w:val="340"/>
        </w:trPr>
        <w:tc>
          <w:tcPr>
            <w:tcW w:w="2069" w:type="pct"/>
            <w:shd w:val="clear" w:color="auto" w:fill="FFFFFF" w:themeFill="background1"/>
            <w:vAlign w:val="center"/>
          </w:tcPr>
          <w:p w14:paraId="2DBE1D24" w14:textId="77777777" w:rsidR="00386E6D"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Australian Business Number (ABN)</w:t>
            </w:r>
          </w:p>
        </w:tc>
        <w:tc>
          <w:tcPr>
            <w:tcW w:w="1510" w:type="pct"/>
            <w:shd w:val="clear" w:color="auto" w:fill="FFFFFF" w:themeFill="background1"/>
            <w:vAlign w:val="center"/>
          </w:tcPr>
          <w:p w14:paraId="7170B362" w14:textId="77777777" w:rsidR="00386E6D" w:rsidRPr="00F90629" w:rsidRDefault="00386E6D"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0B9EB77B" w14:textId="77777777" w:rsidR="00386E6D" w:rsidRPr="00F90629" w:rsidRDefault="00386E6D" w:rsidP="00386E6D">
            <w:pPr>
              <w:spacing w:after="0" w:line="240" w:lineRule="auto"/>
              <w:jc w:val="center"/>
              <w:rPr>
                <w:rFonts w:ascii="Arial" w:hAnsi="Arial" w:cs="Arial"/>
                <w:sz w:val="18"/>
                <w:szCs w:val="18"/>
                <w:lang w:val="en-US" w:eastAsia="en-AU"/>
              </w:rPr>
            </w:pPr>
          </w:p>
        </w:tc>
      </w:tr>
      <w:tr w:rsidR="00386E6D" w:rsidRPr="00F90629" w14:paraId="4729B3BF" w14:textId="77777777" w:rsidTr="002D233C">
        <w:trPr>
          <w:trHeight w:hRule="exact" w:val="340"/>
        </w:trPr>
        <w:tc>
          <w:tcPr>
            <w:tcW w:w="2069" w:type="pct"/>
            <w:shd w:val="clear" w:color="auto" w:fill="FFFFFF" w:themeFill="background1"/>
            <w:vAlign w:val="center"/>
          </w:tcPr>
          <w:p w14:paraId="6C93E3A1" w14:textId="77777777" w:rsidR="00386E6D" w:rsidRPr="00F90629"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Date Incorporated</w:t>
            </w:r>
          </w:p>
        </w:tc>
        <w:tc>
          <w:tcPr>
            <w:tcW w:w="1510" w:type="pct"/>
            <w:shd w:val="clear" w:color="auto" w:fill="FFFFFF" w:themeFill="background1"/>
            <w:vAlign w:val="center"/>
          </w:tcPr>
          <w:p w14:paraId="00908F74" w14:textId="77777777" w:rsidR="00386E6D" w:rsidRPr="00F90629" w:rsidRDefault="00386E6D"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44DC0146" w14:textId="77777777" w:rsidR="00386E6D" w:rsidRPr="00F90629" w:rsidRDefault="00386E6D" w:rsidP="00386E6D">
            <w:pPr>
              <w:spacing w:after="0" w:line="240" w:lineRule="auto"/>
              <w:jc w:val="center"/>
              <w:rPr>
                <w:rFonts w:ascii="Arial" w:hAnsi="Arial" w:cs="Arial"/>
                <w:sz w:val="18"/>
                <w:szCs w:val="18"/>
                <w:lang w:val="en-US" w:eastAsia="en-AU"/>
              </w:rPr>
            </w:pPr>
          </w:p>
        </w:tc>
      </w:tr>
      <w:tr w:rsidR="00386E6D" w:rsidRPr="00F90629" w14:paraId="6E3E4978" w14:textId="77777777" w:rsidTr="002D233C">
        <w:trPr>
          <w:trHeight w:hRule="exact" w:val="340"/>
        </w:trPr>
        <w:tc>
          <w:tcPr>
            <w:tcW w:w="2069" w:type="pct"/>
            <w:shd w:val="clear" w:color="auto" w:fill="FFFFFF" w:themeFill="background1"/>
            <w:vAlign w:val="center"/>
          </w:tcPr>
          <w:p w14:paraId="25E1791C" w14:textId="77777777" w:rsidR="00386E6D"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Date Business Commenced</w:t>
            </w:r>
          </w:p>
        </w:tc>
        <w:tc>
          <w:tcPr>
            <w:tcW w:w="1510" w:type="pct"/>
            <w:shd w:val="clear" w:color="auto" w:fill="FFFFFF" w:themeFill="background1"/>
            <w:vAlign w:val="center"/>
          </w:tcPr>
          <w:p w14:paraId="55EFEF07" w14:textId="77777777" w:rsidR="00386E6D" w:rsidRPr="00F90629" w:rsidRDefault="00386E6D"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70B1C0CC" w14:textId="77777777" w:rsidR="00386E6D" w:rsidRPr="00F90629" w:rsidRDefault="00386E6D" w:rsidP="00386E6D">
            <w:pPr>
              <w:spacing w:after="0" w:line="240" w:lineRule="auto"/>
              <w:jc w:val="center"/>
              <w:rPr>
                <w:rFonts w:ascii="Arial" w:hAnsi="Arial" w:cs="Arial"/>
                <w:sz w:val="18"/>
                <w:szCs w:val="18"/>
                <w:lang w:val="en-US" w:eastAsia="en-AU"/>
              </w:rPr>
            </w:pPr>
          </w:p>
        </w:tc>
      </w:tr>
      <w:tr w:rsidR="00386E6D" w:rsidRPr="00F90629" w14:paraId="09C32691" w14:textId="77777777" w:rsidTr="002D233C">
        <w:trPr>
          <w:trHeight w:hRule="exact" w:val="340"/>
        </w:trPr>
        <w:tc>
          <w:tcPr>
            <w:tcW w:w="2069" w:type="pct"/>
            <w:shd w:val="clear" w:color="auto" w:fill="FFFFFF" w:themeFill="background1"/>
            <w:vAlign w:val="center"/>
          </w:tcPr>
          <w:p w14:paraId="66956811" w14:textId="77777777" w:rsidR="00386E6D" w:rsidRPr="00F90629"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Industry</w:t>
            </w:r>
          </w:p>
        </w:tc>
        <w:tc>
          <w:tcPr>
            <w:tcW w:w="1510" w:type="pct"/>
            <w:shd w:val="clear" w:color="auto" w:fill="FFFFFF" w:themeFill="background1"/>
            <w:vAlign w:val="center"/>
          </w:tcPr>
          <w:p w14:paraId="0CC64E8A" w14:textId="77777777" w:rsidR="00386E6D" w:rsidRPr="00F90629" w:rsidRDefault="00386E6D"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2EBFA900" w14:textId="77777777" w:rsidR="00386E6D" w:rsidRPr="00F90629" w:rsidRDefault="00386E6D" w:rsidP="00386E6D">
            <w:pPr>
              <w:spacing w:after="0" w:line="240" w:lineRule="auto"/>
              <w:jc w:val="center"/>
              <w:rPr>
                <w:rFonts w:ascii="Arial" w:hAnsi="Arial" w:cs="Arial"/>
                <w:sz w:val="18"/>
                <w:szCs w:val="18"/>
                <w:lang w:val="en-US" w:eastAsia="en-AU"/>
              </w:rPr>
            </w:pPr>
          </w:p>
        </w:tc>
      </w:tr>
      <w:tr w:rsidR="00386E6D" w:rsidRPr="00F90629" w14:paraId="31D289AC" w14:textId="77777777" w:rsidTr="002D233C">
        <w:trPr>
          <w:trHeight w:hRule="exact" w:val="340"/>
        </w:trPr>
        <w:tc>
          <w:tcPr>
            <w:tcW w:w="2069" w:type="pct"/>
            <w:shd w:val="clear" w:color="auto" w:fill="FFFFFF" w:themeFill="background1"/>
            <w:vAlign w:val="center"/>
          </w:tcPr>
          <w:p w14:paraId="1EAB39AE" w14:textId="77777777" w:rsidR="00386E6D" w:rsidRPr="00F90629"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Main Activities</w:t>
            </w:r>
          </w:p>
        </w:tc>
        <w:tc>
          <w:tcPr>
            <w:tcW w:w="1510" w:type="pct"/>
            <w:shd w:val="clear" w:color="auto" w:fill="FFFFFF" w:themeFill="background1"/>
            <w:vAlign w:val="center"/>
          </w:tcPr>
          <w:p w14:paraId="29D09A1C" w14:textId="77777777" w:rsidR="00386E6D" w:rsidRPr="00F90629" w:rsidRDefault="00386E6D"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42B4EC1A" w14:textId="77777777" w:rsidR="00386E6D" w:rsidRPr="00F90629" w:rsidRDefault="00386E6D" w:rsidP="00386E6D">
            <w:pPr>
              <w:spacing w:after="0" w:line="240" w:lineRule="auto"/>
              <w:jc w:val="center"/>
              <w:rPr>
                <w:rFonts w:ascii="Arial" w:hAnsi="Arial" w:cs="Arial"/>
                <w:sz w:val="18"/>
                <w:szCs w:val="18"/>
                <w:lang w:val="en-US" w:eastAsia="en-AU"/>
              </w:rPr>
            </w:pPr>
          </w:p>
        </w:tc>
      </w:tr>
      <w:tr w:rsidR="00386E6D" w:rsidRPr="00F90629" w14:paraId="5B09BB16" w14:textId="77777777" w:rsidTr="002D233C">
        <w:trPr>
          <w:trHeight w:hRule="exact" w:val="340"/>
        </w:trPr>
        <w:tc>
          <w:tcPr>
            <w:tcW w:w="2069" w:type="pct"/>
            <w:shd w:val="clear" w:color="auto" w:fill="FFFFFF" w:themeFill="background1"/>
            <w:vAlign w:val="center"/>
          </w:tcPr>
          <w:p w14:paraId="74F8585C" w14:textId="40E69C7C" w:rsidR="00386E6D" w:rsidRPr="00F90629"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Number of Employee</w:t>
            </w:r>
            <w:r w:rsidR="008C518D">
              <w:rPr>
                <w:rFonts w:ascii="Arial" w:hAnsi="Arial" w:cs="Arial"/>
                <w:sz w:val="18"/>
                <w:szCs w:val="18"/>
                <w:lang w:val="en-US" w:eastAsia="en-AU"/>
              </w:rPr>
              <w:t>s</w:t>
            </w:r>
          </w:p>
        </w:tc>
        <w:tc>
          <w:tcPr>
            <w:tcW w:w="1510" w:type="pct"/>
            <w:shd w:val="clear" w:color="auto" w:fill="FFFFFF" w:themeFill="background1"/>
            <w:vAlign w:val="center"/>
          </w:tcPr>
          <w:p w14:paraId="7662A932" w14:textId="77777777" w:rsidR="00386E6D" w:rsidRPr="00F90629" w:rsidRDefault="00386E6D"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4201D308" w14:textId="77777777" w:rsidR="00386E6D" w:rsidRPr="00F90629" w:rsidRDefault="00386E6D" w:rsidP="00386E6D">
            <w:pPr>
              <w:spacing w:after="0" w:line="240" w:lineRule="auto"/>
              <w:jc w:val="center"/>
              <w:rPr>
                <w:rFonts w:ascii="Arial" w:hAnsi="Arial" w:cs="Arial"/>
                <w:sz w:val="18"/>
                <w:szCs w:val="18"/>
                <w:lang w:val="en-US" w:eastAsia="en-AU"/>
              </w:rPr>
            </w:pPr>
          </w:p>
        </w:tc>
      </w:tr>
      <w:tr w:rsidR="00D42363" w:rsidRPr="00F90629" w14:paraId="526E97F4" w14:textId="77777777" w:rsidTr="002D233C">
        <w:trPr>
          <w:trHeight w:hRule="exact" w:val="340"/>
        </w:trPr>
        <w:tc>
          <w:tcPr>
            <w:tcW w:w="2069" w:type="pct"/>
            <w:shd w:val="clear" w:color="auto" w:fill="FFFFFF" w:themeFill="background1"/>
            <w:vAlign w:val="center"/>
          </w:tcPr>
          <w:p w14:paraId="1DAF4AC8" w14:textId="7092FB1B" w:rsidR="00D42363" w:rsidRDefault="00D42363" w:rsidP="00386E6D">
            <w:pPr>
              <w:spacing w:after="0" w:line="240" w:lineRule="auto"/>
              <w:rPr>
                <w:rFonts w:ascii="Arial" w:hAnsi="Arial" w:cs="Arial"/>
                <w:sz w:val="18"/>
                <w:szCs w:val="18"/>
                <w:lang w:val="en-US" w:eastAsia="en-AU"/>
              </w:rPr>
            </w:pPr>
          </w:p>
        </w:tc>
        <w:tc>
          <w:tcPr>
            <w:tcW w:w="1510" w:type="pct"/>
            <w:shd w:val="clear" w:color="auto" w:fill="FFFFFF" w:themeFill="background1"/>
            <w:vAlign w:val="center"/>
          </w:tcPr>
          <w:p w14:paraId="68D49E50" w14:textId="77777777" w:rsidR="00D42363" w:rsidRPr="00F90629" w:rsidRDefault="00D42363"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3FCA6417" w14:textId="77777777" w:rsidR="00D42363" w:rsidRPr="00F90629" w:rsidRDefault="00D42363" w:rsidP="00386E6D">
            <w:pPr>
              <w:spacing w:after="0" w:line="240" w:lineRule="auto"/>
              <w:jc w:val="center"/>
              <w:rPr>
                <w:rFonts w:ascii="Arial" w:hAnsi="Arial" w:cs="Arial"/>
                <w:sz w:val="18"/>
                <w:szCs w:val="18"/>
                <w:lang w:val="en-US" w:eastAsia="en-AU"/>
              </w:rPr>
            </w:pPr>
          </w:p>
        </w:tc>
      </w:tr>
      <w:tr w:rsidR="00D42363" w:rsidRPr="00F90629" w14:paraId="2D501F75" w14:textId="77777777" w:rsidTr="002D233C">
        <w:trPr>
          <w:trHeight w:hRule="exact" w:val="340"/>
        </w:trPr>
        <w:tc>
          <w:tcPr>
            <w:tcW w:w="2069" w:type="pct"/>
            <w:shd w:val="clear" w:color="auto" w:fill="FFFFFF" w:themeFill="background1"/>
            <w:vAlign w:val="center"/>
          </w:tcPr>
          <w:p w14:paraId="6553A582" w14:textId="51B8244F" w:rsidR="00D42363" w:rsidRDefault="00D42363" w:rsidP="00386E6D">
            <w:pPr>
              <w:spacing w:after="0" w:line="240" w:lineRule="auto"/>
              <w:rPr>
                <w:rFonts w:ascii="Arial" w:hAnsi="Arial" w:cs="Arial"/>
                <w:sz w:val="18"/>
                <w:szCs w:val="18"/>
                <w:lang w:val="en-US" w:eastAsia="en-AU"/>
              </w:rPr>
            </w:pPr>
          </w:p>
        </w:tc>
        <w:tc>
          <w:tcPr>
            <w:tcW w:w="1510" w:type="pct"/>
            <w:shd w:val="clear" w:color="auto" w:fill="FFFFFF" w:themeFill="background1"/>
            <w:vAlign w:val="center"/>
          </w:tcPr>
          <w:p w14:paraId="550162B0" w14:textId="77777777" w:rsidR="00D42363" w:rsidRPr="00F90629" w:rsidRDefault="00D42363"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3133DA72" w14:textId="77777777" w:rsidR="00D42363" w:rsidRPr="00F90629" w:rsidRDefault="00D42363" w:rsidP="00386E6D">
            <w:pPr>
              <w:spacing w:after="0" w:line="240" w:lineRule="auto"/>
              <w:jc w:val="center"/>
              <w:rPr>
                <w:rFonts w:ascii="Arial" w:hAnsi="Arial" w:cs="Arial"/>
                <w:sz w:val="18"/>
                <w:szCs w:val="18"/>
                <w:lang w:val="en-US" w:eastAsia="en-AU"/>
              </w:rPr>
            </w:pPr>
          </w:p>
        </w:tc>
      </w:tr>
      <w:tr w:rsidR="00386E6D" w:rsidRPr="00F90629" w14:paraId="589D1BD4" w14:textId="77777777" w:rsidTr="002D233C">
        <w:trPr>
          <w:trHeight w:hRule="exact" w:val="340"/>
        </w:trPr>
        <w:tc>
          <w:tcPr>
            <w:tcW w:w="2069" w:type="pct"/>
            <w:shd w:val="clear" w:color="auto" w:fill="FFFFFF" w:themeFill="background1"/>
            <w:vAlign w:val="center"/>
          </w:tcPr>
          <w:p w14:paraId="64287DA9" w14:textId="1E4189E1" w:rsidR="00386E6D"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Relationship to Primary Business</w:t>
            </w:r>
          </w:p>
        </w:tc>
        <w:tc>
          <w:tcPr>
            <w:tcW w:w="1510" w:type="pct"/>
            <w:shd w:val="clear" w:color="auto" w:fill="FFFFFF" w:themeFill="background1"/>
            <w:vAlign w:val="center"/>
          </w:tcPr>
          <w:p w14:paraId="0069B9FB" w14:textId="77777777" w:rsidR="00386E6D" w:rsidRPr="00F90629" w:rsidRDefault="00386E6D"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73106FC7" w14:textId="77777777" w:rsidR="00386E6D" w:rsidRPr="00F90629" w:rsidRDefault="00386E6D" w:rsidP="00386E6D">
            <w:pPr>
              <w:spacing w:after="0" w:line="240" w:lineRule="auto"/>
              <w:jc w:val="center"/>
              <w:rPr>
                <w:rFonts w:ascii="Arial" w:hAnsi="Arial" w:cs="Arial"/>
                <w:sz w:val="18"/>
                <w:szCs w:val="18"/>
                <w:lang w:val="en-US" w:eastAsia="en-AU"/>
              </w:rPr>
            </w:pPr>
          </w:p>
        </w:tc>
      </w:tr>
      <w:tr w:rsidR="00D42363" w:rsidRPr="00F90629" w14:paraId="11551A5E" w14:textId="77777777" w:rsidTr="002D233C">
        <w:trPr>
          <w:trHeight w:hRule="exact" w:val="340"/>
        </w:trPr>
        <w:tc>
          <w:tcPr>
            <w:tcW w:w="2069" w:type="pct"/>
            <w:shd w:val="clear" w:color="auto" w:fill="FFFFFF" w:themeFill="background1"/>
            <w:vAlign w:val="center"/>
          </w:tcPr>
          <w:p w14:paraId="7A9A3C71" w14:textId="08E149DD" w:rsidR="00D42363" w:rsidRDefault="00D42363" w:rsidP="00386E6D">
            <w:pPr>
              <w:spacing w:after="0" w:line="240" w:lineRule="auto"/>
              <w:rPr>
                <w:rFonts w:ascii="Arial" w:hAnsi="Arial" w:cs="Arial"/>
                <w:sz w:val="18"/>
                <w:szCs w:val="18"/>
                <w:lang w:val="en-US" w:eastAsia="en-AU"/>
              </w:rPr>
            </w:pPr>
            <w:r>
              <w:rPr>
                <w:rFonts w:ascii="Arial" w:hAnsi="Arial" w:cs="Arial"/>
                <w:sz w:val="18"/>
                <w:szCs w:val="18"/>
                <w:lang w:val="en-US" w:eastAsia="en-AU"/>
              </w:rPr>
              <w:t>% Ownership of Primary Business</w:t>
            </w:r>
          </w:p>
        </w:tc>
        <w:tc>
          <w:tcPr>
            <w:tcW w:w="1510" w:type="pct"/>
            <w:shd w:val="clear" w:color="auto" w:fill="FFFFFF" w:themeFill="background1"/>
            <w:vAlign w:val="center"/>
          </w:tcPr>
          <w:p w14:paraId="0A0DC06D" w14:textId="77777777" w:rsidR="00D42363" w:rsidRPr="00F90629" w:rsidRDefault="00D42363" w:rsidP="00386E6D">
            <w:pPr>
              <w:spacing w:after="0" w:line="240" w:lineRule="auto"/>
              <w:jc w:val="center"/>
              <w:rPr>
                <w:rFonts w:ascii="Arial" w:hAnsi="Arial" w:cs="Arial"/>
                <w:sz w:val="18"/>
                <w:szCs w:val="18"/>
                <w:lang w:val="en-US" w:eastAsia="en-AU"/>
              </w:rPr>
            </w:pPr>
          </w:p>
        </w:tc>
        <w:tc>
          <w:tcPr>
            <w:tcW w:w="1421" w:type="pct"/>
            <w:shd w:val="clear" w:color="auto" w:fill="FFFFFF" w:themeFill="background1"/>
            <w:vAlign w:val="center"/>
          </w:tcPr>
          <w:p w14:paraId="4C9BD55C" w14:textId="77777777" w:rsidR="00D42363" w:rsidRPr="00F90629" w:rsidRDefault="00D42363" w:rsidP="00386E6D">
            <w:pPr>
              <w:spacing w:after="0" w:line="240" w:lineRule="auto"/>
              <w:jc w:val="center"/>
              <w:rPr>
                <w:rFonts w:ascii="Arial" w:hAnsi="Arial" w:cs="Arial"/>
                <w:sz w:val="18"/>
                <w:szCs w:val="18"/>
                <w:lang w:val="en-US" w:eastAsia="en-AU"/>
              </w:rPr>
            </w:pPr>
          </w:p>
        </w:tc>
      </w:tr>
    </w:tbl>
    <w:p w14:paraId="28D0F26C" w14:textId="77777777" w:rsidR="00386E6D" w:rsidRDefault="00386E6D" w:rsidP="00386E6D">
      <w:pPr>
        <w:pStyle w:val="Affinia2"/>
        <w:spacing w:after="0"/>
        <w:rPr>
          <w:rFonts w:ascii="Arial" w:hAnsi="Arial" w:cs="Arial"/>
          <w:b w:val="0"/>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4"/>
        <w:gridCol w:w="2216"/>
        <w:gridCol w:w="2355"/>
        <w:gridCol w:w="2043"/>
      </w:tblGrid>
      <w:tr w:rsidR="00E37697" w:rsidRPr="00F90629" w14:paraId="20BFFABA" w14:textId="77777777" w:rsidTr="008C518D">
        <w:trPr>
          <w:trHeight w:hRule="exact" w:val="340"/>
        </w:trPr>
        <w:tc>
          <w:tcPr>
            <w:tcW w:w="1565" w:type="pct"/>
            <w:shd w:val="clear" w:color="auto" w:fill="000000" w:themeFill="text1"/>
            <w:vAlign w:val="center"/>
          </w:tcPr>
          <w:p w14:paraId="2175FA60" w14:textId="2055BAF3" w:rsidR="00E37697" w:rsidRPr="00F90629" w:rsidRDefault="008C518D" w:rsidP="00E37697">
            <w:pPr>
              <w:spacing w:after="0" w:line="240" w:lineRule="auto"/>
              <w:rPr>
                <w:rFonts w:ascii="Arial" w:hAnsi="Arial" w:cs="Arial"/>
                <w:b/>
                <w:color w:val="FFFFFF"/>
                <w:sz w:val="18"/>
                <w:szCs w:val="18"/>
                <w:lang w:eastAsia="zh-CN"/>
              </w:rPr>
            </w:pPr>
            <w:r>
              <w:rPr>
                <w:rFonts w:ascii="Arial" w:hAnsi="Arial" w:cs="Arial"/>
                <w:b/>
                <w:color w:val="FFFFFF" w:themeColor="background1"/>
                <w:sz w:val="18"/>
                <w:szCs w:val="18"/>
                <w:lang w:eastAsia="zh-CN"/>
              </w:rPr>
              <w:t>Professional Advisers</w:t>
            </w:r>
          </w:p>
        </w:tc>
        <w:tc>
          <w:tcPr>
            <w:tcW w:w="1151" w:type="pct"/>
            <w:shd w:val="clear" w:color="auto" w:fill="000000" w:themeFill="text1"/>
            <w:vAlign w:val="center"/>
          </w:tcPr>
          <w:p w14:paraId="461307E5" w14:textId="77777777" w:rsidR="00E37697" w:rsidRPr="00F90629" w:rsidRDefault="00E37697" w:rsidP="00E37697">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Name</w:t>
            </w:r>
          </w:p>
        </w:tc>
        <w:tc>
          <w:tcPr>
            <w:tcW w:w="1223" w:type="pct"/>
            <w:shd w:val="clear" w:color="auto" w:fill="000000" w:themeFill="text1"/>
            <w:vAlign w:val="center"/>
          </w:tcPr>
          <w:p w14:paraId="6322BFEB" w14:textId="77777777" w:rsidR="00E37697" w:rsidRPr="00F90629" w:rsidRDefault="00E37697" w:rsidP="00E37697">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Company</w:t>
            </w:r>
          </w:p>
        </w:tc>
        <w:tc>
          <w:tcPr>
            <w:tcW w:w="1061" w:type="pct"/>
            <w:shd w:val="clear" w:color="auto" w:fill="000000" w:themeFill="text1"/>
            <w:vAlign w:val="center"/>
          </w:tcPr>
          <w:p w14:paraId="47299182" w14:textId="77777777" w:rsidR="00E37697" w:rsidRDefault="00E37697" w:rsidP="00E37697">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Contact Details</w:t>
            </w:r>
          </w:p>
        </w:tc>
      </w:tr>
      <w:tr w:rsidR="00E37697" w:rsidRPr="00F90629" w14:paraId="341BA61E" w14:textId="77777777" w:rsidTr="008C518D">
        <w:trPr>
          <w:trHeight w:hRule="exact" w:val="340"/>
        </w:trPr>
        <w:tc>
          <w:tcPr>
            <w:tcW w:w="1565" w:type="pct"/>
            <w:shd w:val="clear" w:color="auto" w:fill="FFFFFF" w:themeFill="background1"/>
            <w:vAlign w:val="center"/>
          </w:tcPr>
          <w:p w14:paraId="00026487" w14:textId="653F8ACC" w:rsidR="00E37697" w:rsidRPr="00F90629" w:rsidRDefault="00E37697" w:rsidP="00E37697">
            <w:pPr>
              <w:spacing w:after="0" w:line="240" w:lineRule="auto"/>
              <w:rPr>
                <w:rFonts w:ascii="Arial" w:hAnsi="Arial" w:cs="Arial"/>
                <w:sz w:val="18"/>
                <w:szCs w:val="18"/>
                <w:lang w:val="en-US" w:eastAsia="en-AU"/>
              </w:rPr>
            </w:pPr>
            <w:r>
              <w:rPr>
                <w:rFonts w:ascii="Arial" w:hAnsi="Arial" w:cs="Arial"/>
                <w:sz w:val="18"/>
                <w:szCs w:val="18"/>
                <w:lang w:val="en-US" w:eastAsia="en-AU"/>
              </w:rPr>
              <w:t>Accountant</w:t>
            </w:r>
            <w:r w:rsidR="00D42363">
              <w:rPr>
                <w:rFonts w:ascii="Arial" w:hAnsi="Arial" w:cs="Arial"/>
                <w:sz w:val="18"/>
                <w:szCs w:val="18"/>
                <w:lang w:val="en-US" w:eastAsia="en-AU"/>
              </w:rPr>
              <w:t>/Registered Tax Agent</w:t>
            </w:r>
          </w:p>
        </w:tc>
        <w:tc>
          <w:tcPr>
            <w:tcW w:w="1151" w:type="pct"/>
            <w:shd w:val="clear" w:color="auto" w:fill="FFFFFF" w:themeFill="background1"/>
            <w:vAlign w:val="center"/>
          </w:tcPr>
          <w:p w14:paraId="76D72FEF" w14:textId="77777777" w:rsidR="00E37697" w:rsidRPr="001C0EF7" w:rsidRDefault="00E37697" w:rsidP="00E37697">
            <w:pPr>
              <w:spacing w:after="0" w:line="240" w:lineRule="auto"/>
              <w:jc w:val="center"/>
              <w:rPr>
                <w:rFonts w:ascii="Arial" w:hAnsi="Arial" w:cs="Arial"/>
                <w:sz w:val="18"/>
                <w:szCs w:val="18"/>
                <w:lang w:val="en-US" w:eastAsia="en-AU"/>
              </w:rPr>
            </w:pPr>
          </w:p>
        </w:tc>
        <w:tc>
          <w:tcPr>
            <w:tcW w:w="1223" w:type="pct"/>
            <w:shd w:val="clear" w:color="auto" w:fill="FFFFFF" w:themeFill="background1"/>
            <w:vAlign w:val="center"/>
          </w:tcPr>
          <w:p w14:paraId="3856DA10" w14:textId="77777777" w:rsidR="00E37697" w:rsidRPr="001C0EF7" w:rsidRDefault="00E37697" w:rsidP="00E37697">
            <w:pPr>
              <w:spacing w:after="0" w:line="240" w:lineRule="auto"/>
              <w:jc w:val="center"/>
              <w:rPr>
                <w:rFonts w:ascii="Arial" w:hAnsi="Arial" w:cs="Arial"/>
                <w:sz w:val="18"/>
                <w:szCs w:val="18"/>
                <w:lang w:val="en-US" w:eastAsia="en-AU"/>
              </w:rPr>
            </w:pPr>
          </w:p>
        </w:tc>
        <w:tc>
          <w:tcPr>
            <w:tcW w:w="1061" w:type="pct"/>
            <w:shd w:val="clear" w:color="auto" w:fill="FFFFFF" w:themeFill="background1"/>
            <w:vAlign w:val="center"/>
          </w:tcPr>
          <w:p w14:paraId="38FC75B7" w14:textId="77777777" w:rsidR="00E37697" w:rsidRDefault="00E37697" w:rsidP="00E37697">
            <w:pPr>
              <w:spacing w:after="0" w:line="240" w:lineRule="auto"/>
              <w:jc w:val="center"/>
              <w:rPr>
                <w:rFonts w:ascii="Arial" w:hAnsi="Arial" w:cs="Arial"/>
                <w:sz w:val="18"/>
                <w:szCs w:val="18"/>
                <w:lang w:val="en-US" w:eastAsia="en-AU"/>
              </w:rPr>
            </w:pPr>
          </w:p>
          <w:p w14:paraId="483CD196" w14:textId="77777777" w:rsidR="008C518D" w:rsidRDefault="008C518D" w:rsidP="00E37697">
            <w:pPr>
              <w:spacing w:after="0" w:line="240" w:lineRule="auto"/>
              <w:jc w:val="center"/>
              <w:rPr>
                <w:rFonts w:ascii="Arial" w:hAnsi="Arial" w:cs="Arial"/>
                <w:sz w:val="18"/>
                <w:szCs w:val="18"/>
                <w:lang w:val="en-US" w:eastAsia="en-AU"/>
              </w:rPr>
            </w:pPr>
          </w:p>
          <w:p w14:paraId="604134BE" w14:textId="77777777" w:rsidR="008C518D" w:rsidRDefault="008C518D" w:rsidP="00E37697">
            <w:pPr>
              <w:spacing w:after="0" w:line="240" w:lineRule="auto"/>
              <w:jc w:val="center"/>
              <w:rPr>
                <w:rFonts w:ascii="Arial" w:hAnsi="Arial" w:cs="Arial"/>
                <w:sz w:val="18"/>
                <w:szCs w:val="18"/>
                <w:lang w:val="en-US" w:eastAsia="en-AU"/>
              </w:rPr>
            </w:pPr>
          </w:p>
          <w:p w14:paraId="76F87133" w14:textId="77777777" w:rsidR="008C518D" w:rsidRPr="00F90629" w:rsidRDefault="008C518D" w:rsidP="00E37697">
            <w:pPr>
              <w:spacing w:after="0" w:line="240" w:lineRule="auto"/>
              <w:jc w:val="center"/>
              <w:rPr>
                <w:rFonts w:ascii="Arial" w:hAnsi="Arial" w:cs="Arial"/>
                <w:sz w:val="18"/>
                <w:szCs w:val="18"/>
                <w:lang w:val="en-US" w:eastAsia="en-AU"/>
              </w:rPr>
            </w:pPr>
          </w:p>
        </w:tc>
      </w:tr>
      <w:tr w:rsidR="00E37697" w:rsidRPr="00F90629" w14:paraId="63B450A0" w14:textId="77777777" w:rsidTr="008C518D">
        <w:trPr>
          <w:trHeight w:hRule="exact" w:val="340"/>
        </w:trPr>
        <w:tc>
          <w:tcPr>
            <w:tcW w:w="1565" w:type="pct"/>
            <w:shd w:val="clear" w:color="auto" w:fill="FFFFFF" w:themeFill="background1"/>
            <w:vAlign w:val="center"/>
          </w:tcPr>
          <w:p w14:paraId="23C098A7" w14:textId="77777777" w:rsidR="00E37697" w:rsidRPr="00F90629" w:rsidRDefault="00E37697" w:rsidP="00E37697">
            <w:pPr>
              <w:spacing w:after="0" w:line="240" w:lineRule="auto"/>
              <w:rPr>
                <w:rFonts w:ascii="Arial" w:hAnsi="Arial" w:cs="Arial"/>
                <w:sz w:val="18"/>
                <w:szCs w:val="18"/>
                <w:lang w:val="en-US" w:eastAsia="en-AU"/>
              </w:rPr>
            </w:pPr>
            <w:r>
              <w:rPr>
                <w:rFonts w:ascii="Arial" w:hAnsi="Arial" w:cs="Arial"/>
                <w:sz w:val="18"/>
                <w:szCs w:val="18"/>
                <w:lang w:val="en-US" w:eastAsia="en-AU"/>
              </w:rPr>
              <w:t>Solicitor</w:t>
            </w:r>
          </w:p>
        </w:tc>
        <w:tc>
          <w:tcPr>
            <w:tcW w:w="1151" w:type="pct"/>
            <w:shd w:val="clear" w:color="auto" w:fill="FFFFFF" w:themeFill="background1"/>
            <w:vAlign w:val="center"/>
          </w:tcPr>
          <w:p w14:paraId="2EAD0AA6" w14:textId="77777777" w:rsidR="00E37697" w:rsidRPr="001C0EF7" w:rsidRDefault="00E37697" w:rsidP="00E37697">
            <w:pPr>
              <w:spacing w:after="0" w:line="240" w:lineRule="auto"/>
              <w:jc w:val="center"/>
              <w:rPr>
                <w:rFonts w:ascii="Arial" w:hAnsi="Arial" w:cs="Arial"/>
                <w:sz w:val="18"/>
                <w:szCs w:val="18"/>
                <w:lang w:val="en-US" w:eastAsia="en-AU"/>
              </w:rPr>
            </w:pPr>
          </w:p>
        </w:tc>
        <w:tc>
          <w:tcPr>
            <w:tcW w:w="1223" w:type="pct"/>
            <w:shd w:val="clear" w:color="auto" w:fill="FFFFFF" w:themeFill="background1"/>
            <w:vAlign w:val="center"/>
          </w:tcPr>
          <w:p w14:paraId="3F7E3CD3" w14:textId="77777777" w:rsidR="00E37697" w:rsidRPr="001C0EF7" w:rsidRDefault="00E37697" w:rsidP="00E37697">
            <w:pPr>
              <w:spacing w:after="0" w:line="240" w:lineRule="auto"/>
              <w:jc w:val="center"/>
              <w:rPr>
                <w:rFonts w:ascii="Arial" w:hAnsi="Arial" w:cs="Arial"/>
                <w:sz w:val="18"/>
                <w:szCs w:val="18"/>
                <w:lang w:val="en-US" w:eastAsia="en-AU"/>
              </w:rPr>
            </w:pPr>
          </w:p>
        </w:tc>
        <w:tc>
          <w:tcPr>
            <w:tcW w:w="1061" w:type="pct"/>
            <w:shd w:val="clear" w:color="auto" w:fill="FFFFFF" w:themeFill="background1"/>
            <w:vAlign w:val="center"/>
          </w:tcPr>
          <w:p w14:paraId="40914147" w14:textId="77777777" w:rsidR="00E37697" w:rsidRDefault="00E37697" w:rsidP="00E37697">
            <w:pPr>
              <w:spacing w:after="0" w:line="240" w:lineRule="auto"/>
              <w:jc w:val="center"/>
              <w:rPr>
                <w:rFonts w:ascii="Arial" w:hAnsi="Arial" w:cs="Arial"/>
                <w:sz w:val="18"/>
                <w:szCs w:val="18"/>
                <w:lang w:val="en-US" w:eastAsia="en-AU"/>
              </w:rPr>
            </w:pPr>
          </w:p>
          <w:p w14:paraId="68F03F2B" w14:textId="77777777" w:rsidR="008C518D" w:rsidRPr="00F90629" w:rsidRDefault="008C518D" w:rsidP="00E37697">
            <w:pPr>
              <w:spacing w:after="0" w:line="240" w:lineRule="auto"/>
              <w:jc w:val="center"/>
              <w:rPr>
                <w:rFonts w:ascii="Arial" w:hAnsi="Arial" w:cs="Arial"/>
                <w:sz w:val="18"/>
                <w:szCs w:val="18"/>
                <w:lang w:val="en-US" w:eastAsia="en-AU"/>
              </w:rPr>
            </w:pPr>
          </w:p>
        </w:tc>
      </w:tr>
      <w:tr w:rsidR="00E37697" w:rsidRPr="00F90629" w14:paraId="7DA4CD95" w14:textId="77777777" w:rsidTr="008C518D">
        <w:trPr>
          <w:trHeight w:hRule="exact" w:val="340"/>
        </w:trPr>
        <w:tc>
          <w:tcPr>
            <w:tcW w:w="1565" w:type="pct"/>
            <w:shd w:val="clear" w:color="auto" w:fill="FFFFFF" w:themeFill="background1"/>
            <w:vAlign w:val="center"/>
          </w:tcPr>
          <w:p w14:paraId="1785FB92" w14:textId="0A364662" w:rsidR="00E37697" w:rsidRDefault="008C518D" w:rsidP="00E37697">
            <w:pPr>
              <w:spacing w:after="0" w:line="240" w:lineRule="auto"/>
              <w:rPr>
                <w:rFonts w:ascii="Arial" w:hAnsi="Arial" w:cs="Arial"/>
                <w:sz w:val="18"/>
                <w:szCs w:val="18"/>
                <w:lang w:val="en-US" w:eastAsia="en-AU"/>
              </w:rPr>
            </w:pPr>
            <w:r>
              <w:rPr>
                <w:rFonts w:ascii="Arial" w:hAnsi="Arial" w:cs="Arial"/>
                <w:sz w:val="18"/>
                <w:szCs w:val="18"/>
                <w:lang w:val="en-US" w:eastAsia="en-AU"/>
              </w:rPr>
              <w:t>Business Banker</w:t>
            </w:r>
          </w:p>
        </w:tc>
        <w:tc>
          <w:tcPr>
            <w:tcW w:w="1151" w:type="pct"/>
            <w:shd w:val="clear" w:color="auto" w:fill="FFFFFF" w:themeFill="background1"/>
            <w:vAlign w:val="center"/>
          </w:tcPr>
          <w:p w14:paraId="0A10C3AB" w14:textId="77777777" w:rsidR="00E37697" w:rsidRPr="001C0EF7" w:rsidRDefault="00E37697" w:rsidP="00E37697">
            <w:pPr>
              <w:spacing w:after="0" w:line="240" w:lineRule="auto"/>
              <w:jc w:val="center"/>
              <w:rPr>
                <w:rFonts w:ascii="Arial" w:hAnsi="Arial" w:cs="Arial"/>
                <w:sz w:val="18"/>
                <w:szCs w:val="18"/>
                <w:lang w:val="en-US" w:eastAsia="en-AU"/>
              </w:rPr>
            </w:pPr>
          </w:p>
        </w:tc>
        <w:tc>
          <w:tcPr>
            <w:tcW w:w="1223" w:type="pct"/>
            <w:shd w:val="clear" w:color="auto" w:fill="FFFFFF" w:themeFill="background1"/>
            <w:vAlign w:val="center"/>
          </w:tcPr>
          <w:p w14:paraId="402F305E" w14:textId="77777777" w:rsidR="00E37697" w:rsidRPr="001C0EF7" w:rsidRDefault="00E37697" w:rsidP="00E37697">
            <w:pPr>
              <w:spacing w:after="0" w:line="240" w:lineRule="auto"/>
              <w:jc w:val="center"/>
              <w:rPr>
                <w:rFonts w:ascii="Arial" w:hAnsi="Arial" w:cs="Arial"/>
                <w:sz w:val="18"/>
                <w:szCs w:val="18"/>
                <w:lang w:val="en-US" w:eastAsia="en-AU"/>
              </w:rPr>
            </w:pPr>
          </w:p>
        </w:tc>
        <w:tc>
          <w:tcPr>
            <w:tcW w:w="1061" w:type="pct"/>
            <w:shd w:val="clear" w:color="auto" w:fill="FFFFFF" w:themeFill="background1"/>
            <w:vAlign w:val="center"/>
          </w:tcPr>
          <w:p w14:paraId="6D5F574B" w14:textId="77777777" w:rsidR="00E37697" w:rsidRPr="00F90629" w:rsidRDefault="00E37697" w:rsidP="00E37697">
            <w:pPr>
              <w:spacing w:after="0" w:line="240" w:lineRule="auto"/>
              <w:jc w:val="center"/>
              <w:rPr>
                <w:rFonts w:ascii="Arial" w:hAnsi="Arial" w:cs="Arial"/>
                <w:sz w:val="18"/>
                <w:szCs w:val="18"/>
                <w:lang w:val="en-US" w:eastAsia="en-AU"/>
              </w:rPr>
            </w:pPr>
          </w:p>
        </w:tc>
      </w:tr>
      <w:tr w:rsidR="00E37697" w:rsidRPr="00F90629" w14:paraId="1077363E" w14:textId="77777777" w:rsidTr="008C518D">
        <w:trPr>
          <w:trHeight w:hRule="exact" w:val="340"/>
        </w:trPr>
        <w:tc>
          <w:tcPr>
            <w:tcW w:w="1565" w:type="pct"/>
            <w:shd w:val="clear" w:color="auto" w:fill="FFFFFF" w:themeFill="background1"/>
            <w:vAlign w:val="center"/>
          </w:tcPr>
          <w:p w14:paraId="366FB834" w14:textId="472F9DCB" w:rsidR="00E37697" w:rsidRDefault="00E43D34" w:rsidP="00E37697">
            <w:pPr>
              <w:spacing w:after="0" w:line="240" w:lineRule="auto"/>
              <w:rPr>
                <w:rFonts w:ascii="Arial" w:hAnsi="Arial" w:cs="Arial"/>
                <w:sz w:val="18"/>
                <w:szCs w:val="18"/>
                <w:lang w:val="en-US" w:eastAsia="en-AU"/>
              </w:rPr>
            </w:pPr>
            <w:r>
              <w:rPr>
                <w:rFonts w:ascii="Arial" w:hAnsi="Arial" w:cs="Arial"/>
                <w:sz w:val="18"/>
                <w:szCs w:val="18"/>
                <w:lang w:val="en-US" w:eastAsia="en-AU"/>
              </w:rPr>
              <w:t>Other</w:t>
            </w:r>
          </w:p>
        </w:tc>
        <w:tc>
          <w:tcPr>
            <w:tcW w:w="1151" w:type="pct"/>
            <w:shd w:val="clear" w:color="auto" w:fill="FFFFFF" w:themeFill="background1"/>
            <w:vAlign w:val="center"/>
          </w:tcPr>
          <w:p w14:paraId="76FA6C18" w14:textId="77777777" w:rsidR="00E37697" w:rsidRPr="001C0EF7" w:rsidRDefault="00E37697" w:rsidP="00E37697">
            <w:pPr>
              <w:spacing w:after="0" w:line="240" w:lineRule="auto"/>
              <w:jc w:val="center"/>
              <w:rPr>
                <w:rFonts w:ascii="Arial" w:hAnsi="Arial" w:cs="Arial"/>
                <w:sz w:val="18"/>
                <w:szCs w:val="18"/>
                <w:lang w:val="en-US" w:eastAsia="en-AU"/>
              </w:rPr>
            </w:pPr>
          </w:p>
        </w:tc>
        <w:tc>
          <w:tcPr>
            <w:tcW w:w="1223" w:type="pct"/>
            <w:shd w:val="clear" w:color="auto" w:fill="FFFFFF" w:themeFill="background1"/>
            <w:vAlign w:val="center"/>
          </w:tcPr>
          <w:p w14:paraId="0011C052" w14:textId="77777777" w:rsidR="00E37697" w:rsidRPr="001C0EF7" w:rsidRDefault="00E37697" w:rsidP="00E37697">
            <w:pPr>
              <w:spacing w:after="0" w:line="240" w:lineRule="auto"/>
              <w:jc w:val="center"/>
              <w:rPr>
                <w:rFonts w:ascii="Arial" w:hAnsi="Arial" w:cs="Arial"/>
                <w:sz w:val="18"/>
                <w:szCs w:val="18"/>
                <w:lang w:val="en-US" w:eastAsia="en-AU"/>
              </w:rPr>
            </w:pPr>
          </w:p>
        </w:tc>
        <w:tc>
          <w:tcPr>
            <w:tcW w:w="1061" w:type="pct"/>
            <w:shd w:val="clear" w:color="auto" w:fill="FFFFFF" w:themeFill="background1"/>
            <w:vAlign w:val="center"/>
          </w:tcPr>
          <w:p w14:paraId="440BB6F9" w14:textId="77777777" w:rsidR="00E37697" w:rsidRPr="00F90629" w:rsidRDefault="00E37697" w:rsidP="00E37697">
            <w:pPr>
              <w:spacing w:after="0" w:line="240" w:lineRule="auto"/>
              <w:jc w:val="center"/>
              <w:rPr>
                <w:rFonts w:ascii="Arial" w:hAnsi="Arial" w:cs="Arial"/>
                <w:sz w:val="18"/>
                <w:szCs w:val="18"/>
                <w:lang w:val="en-US" w:eastAsia="en-AU"/>
              </w:rPr>
            </w:pPr>
          </w:p>
        </w:tc>
      </w:tr>
    </w:tbl>
    <w:p w14:paraId="4CD379BD" w14:textId="2AF471A1" w:rsidR="002D233C" w:rsidRDefault="002D233C" w:rsidP="00E43D34">
      <w:pPr>
        <w:spacing w:after="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737"/>
        <w:gridCol w:w="1662"/>
        <w:gridCol w:w="1735"/>
        <w:gridCol w:w="1747"/>
        <w:gridCol w:w="1747"/>
      </w:tblGrid>
      <w:tr w:rsidR="00386E6D" w:rsidRPr="00BE36F7" w14:paraId="5586D2C5" w14:textId="77777777" w:rsidTr="00815D77">
        <w:trPr>
          <w:trHeight w:hRule="exact" w:val="340"/>
        </w:trPr>
        <w:tc>
          <w:tcPr>
            <w:tcW w:w="1422" w:type="pct"/>
            <w:shd w:val="clear" w:color="auto" w:fill="000000" w:themeFill="text1"/>
            <w:vAlign w:val="center"/>
          </w:tcPr>
          <w:p w14:paraId="2129534B" w14:textId="3289184E" w:rsidR="00386E6D" w:rsidRPr="00BE36F7" w:rsidRDefault="0078124A" w:rsidP="00386E6D">
            <w:pPr>
              <w:spacing w:after="0" w:line="240" w:lineRule="auto"/>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Owner/</w:t>
            </w:r>
            <w:r w:rsidR="00386E6D" w:rsidRPr="00BE36F7">
              <w:rPr>
                <w:rFonts w:ascii="Arial" w:hAnsi="Arial" w:cs="Arial"/>
                <w:b/>
                <w:color w:val="FFFFFF" w:themeColor="background1"/>
                <w:sz w:val="18"/>
                <w:szCs w:val="18"/>
                <w:lang w:eastAsia="zh-CN"/>
              </w:rPr>
              <w:t>Key Personnel</w:t>
            </w:r>
          </w:p>
        </w:tc>
        <w:tc>
          <w:tcPr>
            <w:tcW w:w="863" w:type="pct"/>
            <w:shd w:val="clear" w:color="auto" w:fill="000000" w:themeFill="text1"/>
            <w:vAlign w:val="center"/>
          </w:tcPr>
          <w:p w14:paraId="496D19BF" w14:textId="77777777" w:rsidR="00386E6D" w:rsidRPr="00BE36F7" w:rsidRDefault="00386E6D" w:rsidP="00386E6D">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1</w:t>
            </w:r>
          </w:p>
        </w:tc>
        <w:tc>
          <w:tcPr>
            <w:tcW w:w="901" w:type="pct"/>
            <w:shd w:val="clear" w:color="auto" w:fill="000000" w:themeFill="text1"/>
            <w:vAlign w:val="center"/>
          </w:tcPr>
          <w:p w14:paraId="79818262" w14:textId="77777777" w:rsidR="00386E6D" w:rsidRPr="00BE36F7" w:rsidRDefault="00386E6D" w:rsidP="00386E6D">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2</w:t>
            </w:r>
          </w:p>
        </w:tc>
        <w:tc>
          <w:tcPr>
            <w:tcW w:w="907" w:type="pct"/>
            <w:shd w:val="clear" w:color="auto" w:fill="000000" w:themeFill="text1"/>
            <w:vAlign w:val="center"/>
          </w:tcPr>
          <w:p w14:paraId="7873ED2C" w14:textId="77777777" w:rsidR="00386E6D" w:rsidRPr="00BE36F7" w:rsidRDefault="00386E6D" w:rsidP="00386E6D">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3</w:t>
            </w:r>
          </w:p>
        </w:tc>
        <w:tc>
          <w:tcPr>
            <w:tcW w:w="907" w:type="pct"/>
            <w:shd w:val="clear" w:color="auto" w:fill="000000" w:themeFill="text1"/>
            <w:vAlign w:val="center"/>
          </w:tcPr>
          <w:p w14:paraId="125EAFB1" w14:textId="77777777" w:rsidR="00386E6D" w:rsidRPr="00BE36F7" w:rsidRDefault="00386E6D" w:rsidP="00386E6D">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4</w:t>
            </w:r>
          </w:p>
        </w:tc>
      </w:tr>
      <w:tr w:rsidR="00386E6D" w:rsidRPr="00C07765" w14:paraId="7A40A3E7" w14:textId="77777777" w:rsidTr="000D1B17">
        <w:trPr>
          <w:trHeight w:hRule="exact" w:val="807"/>
        </w:trPr>
        <w:tc>
          <w:tcPr>
            <w:tcW w:w="1422" w:type="pct"/>
            <w:shd w:val="clear" w:color="auto" w:fill="FFFFFF" w:themeFill="background1"/>
            <w:vAlign w:val="center"/>
          </w:tcPr>
          <w:p w14:paraId="3050B59F" w14:textId="59012FF8" w:rsidR="00386E6D" w:rsidRDefault="00815D77" w:rsidP="00386E6D">
            <w:pPr>
              <w:spacing w:after="0" w:line="240" w:lineRule="auto"/>
              <w:rPr>
                <w:rFonts w:ascii="Arial" w:hAnsi="Arial" w:cs="Arial"/>
                <w:sz w:val="18"/>
                <w:szCs w:val="18"/>
                <w:lang w:val="en-US" w:eastAsia="en-AU"/>
              </w:rPr>
            </w:pPr>
            <w:r>
              <w:rPr>
                <w:rFonts w:ascii="Arial" w:hAnsi="Arial" w:cs="Arial"/>
                <w:sz w:val="18"/>
                <w:szCs w:val="18"/>
                <w:lang w:val="en-US" w:eastAsia="en-AU"/>
              </w:rPr>
              <w:t xml:space="preserve">Full </w:t>
            </w:r>
            <w:r w:rsidR="00386E6D">
              <w:rPr>
                <w:rFonts w:ascii="Arial" w:hAnsi="Arial" w:cs="Arial"/>
                <w:sz w:val="18"/>
                <w:szCs w:val="18"/>
                <w:lang w:val="en-US" w:eastAsia="en-AU"/>
              </w:rPr>
              <w:t>Name</w:t>
            </w:r>
          </w:p>
        </w:tc>
        <w:tc>
          <w:tcPr>
            <w:tcW w:w="863" w:type="pct"/>
            <w:shd w:val="clear" w:color="auto" w:fill="FFFFFF" w:themeFill="background1"/>
            <w:vAlign w:val="center"/>
          </w:tcPr>
          <w:p w14:paraId="23545760" w14:textId="02D3EC45" w:rsidR="00386E6D" w:rsidRPr="00BE36F7" w:rsidRDefault="00386E6D"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75A8C3B5" w14:textId="7D5ADBEA"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6668DBAE"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5FC095D3"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386E6D" w:rsidRPr="00C07765" w14:paraId="1A339264" w14:textId="77777777" w:rsidTr="00815D77">
        <w:trPr>
          <w:trHeight w:hRule="exact" w:val="340"/>
        </w:trPr>
        <w:tc>
          <w:tcPr>
            <w:tcW w:w="1422" w:type="pct"/>
            <w:shd w:val="clear" w:color="auto" w:fill="FFFFFF" w:themeFill="background1"/>
            <w:vAlign w:val="center"/>
          </w:tcPr>
          <w:p w14:paraId="1CDCD679"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Date of Birth</w:t>
            </w:r>
          </w:p>
        </w:tc>
        <w:tc>
          <w:tcPr>
            <w:tcW w:w="863" w:type="pct"/>
            <w:shd w:val="clear" w:color="auto" w:fill="FFFFFF" w:themeFill="background1"/>
            <w:vAlign w:val="center"/>
          </w:tcPr>
          <w:p w14:paraId="5F1C95AE" w14:textId="1C8057FF" w:rsidR="00386E6D" w:rsidRPr="00BE36F7" w:rsidRDefault="00386E6D"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66A7171D" w14:textId="171BB1CA"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332EAABF"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20593ADA"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386E6D" w:rsidRPr="00C07765" w14:paraId="7A3A8E8B" w14:textId="77777777" w:rsidTr="00815D77">
        <w:trPr>
          <w:trHeight w:hRule="exact" w:val="340"/>
        </w:trPr>
        <w:tc>
          <w:tcPr>
            <w:tcW w:w="1422" w:type="pct"/>
            <w:shd w:val="clear" w:color="auto" w:fill="FFFFFF" w:themeFill="background1"/>
            <w:vAlign w:val="center"/>
          </w:tcPr>
          <w:p w14:paraId="4783CDF6"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Age</w:t>
            </w:r>
          </w:p>
        </w:tc>
        <w:tc>
          <w:tcPr>
            <w:tcW w:w="863" w:type="pct"/>
            <w:shd w:val="clear" w:color="auto" w:fill="FFFFFF" w:themeFill="background1"/>
            <w:vAlign w:val="center"/>
          </w:tcPr>
          <w:p w14:paraId="268122B9" w14:textId="77777777" w:rsidR="00386E6D" w:rsidRPr="00BE36F7" w:rsidRDefault="00386E6D"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431DCA34"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68E3132A"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6A633023"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815D77" w:rsidRPr="00C07765" w14:paraId="74A537DA" w14:textId="77777777" w:rsidTr="00815D77">
        <w:trPr>
          <w:trHeight w:hRule="exact" w:val="340"/>
        </w:trPr>
        <w:tc>
          <w:tcPr>
            <w:tcW w:w="1422" w:type="pct"/>
            <w:shd w:val="clear" w:color="auto" w:fill="FFFFFF" w:themeFill="background1"/>
            <w:vAlign w:val="center"/>
          </w:tcPr>
          <w:p w14:paraId="10B87121" w14:textId="015C9D0A" w:rsidR="00815D77" w:rsidRDefault="00815D77" w:rsidP="00386E6D">
            <w:pPr>
              <w:spacing w:after="0" w:line="240" w:lineRule="auto"/>
              <w:rPr>
                <w:rFonts w:ascii="Arial" w:hAnsi="Arial" w:cs="Arial"/>
                <w:sz w:val="18"/>
                <w:szCs w:val="18"/>
                <w:lang w:val="en-US" w:eastAsia="en-AU"/>
              </w:rPr>
            </w:pPr>
            <w:r>
              <w:rPr>
                <w:rFonts w:ascii="Arial" w:hAnsi="Arial" w:cs="Arial"/>
                <w:sz w:val="18"/>
                <w:szCs w:val="18"/>
                <w:lang w:val="en-US" w:eastAsia="en-AU"/>
              </w:rPr>
              <w:t>Marital Status</w:t>
            </w:r>
          </w:p>
        </w:tc>
        <w:tc>
          <w:tcPr>
            <w:tcW w:w="863" w:type="pct"/>
            <w:shd w:val="clear" w:color="auto" w:fill="FFFFFF" w:themeFill="background1"/>
            <w:vAlign w:val="center"/>
          </w:tcPr>
          <w:p w14:paraId="0ED8AC2C" w14:textId="77777777" w:rsidR="00815D77" w:rsidRPr="00BE36F7" w:rsidRDefault="00815D77"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2951DBC4"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4468C87E"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02E05EE5" w14:textId="77777777" w:rsidR="00815D77" w:rsidRPr="00C07765" w:rsidRDefault="00815D77" w:rsidP="00386E6D">
            <w:pPr>
              <w:spacing w:after="0" w:line="240" w:lineRule="auto"/>
              <w:jc w:val="center"/>
              <w:rPr>
                <w:rFonts w:ascii="Arial" w:hAnsi="Arial" w:cs="Arial"/>
                <w:sz w:val="18"/>
                <w:szCs w:val="18"/>
                <w:lang w:val="en-US" w:eastAsia="en-AU"/>
              </w:rPr>
            </w:pPr>
          </w:p>
        </w:tc>
      </w:tr>
      <w:tr w:rsidR="00386E6D" w:rsidRPr="00C07765" w14:paraId="3ABFCA78" w14:textId="77777777" w:rsidTr="00815D77">
        <w:trPr>
          <w:trHeight w:hRule="exact" w:val="340"/>
        </w:trPr>
        <w:tc>
          <w:tcPr>
            <w:tcW w:w="1422" w:type="pct"/>
            <w:shd w:val="clear" w:color="auto" w:fill="FFFFFF" w:themeFill="background1"/>
            <w:vAlign w:val="center"/>
          </w:tcPr>
          <w:p w14:paraId="337B76EA" w14:textId="6037F3A9" w:rsidR="00386E6D" w:rsidRDefault="0078124A" w:rsidP="00386E6D">
            <w:pPr>
              <w:spacing w:after="0" w:line="240" w:lineRule="auto"/>
              <w:rPr>
                <w:rFonts w:ascii="Arial" w:hAnsi="Arial" w:cs="Arial"/>
                <w:sz w:val="18"/>
                <w:szCs w:val="18"/>
                <w:lang w:val="en-US" w:eastAsia="en-AU"/>
              </w:rPr>
            </w:pPr>
            <w:r>
              <w:rPr>
                <w:rFonts w:ascii="Arial" w:hAnsi="Arial" w:cs="Arial"/>
                <w:sz w:val="18"/>
                <w:szCs w:val="18"/>
                <w:lang w:val="en-US" w:eastAsia="en-AU"/>
              </w:rPr>
              <w:t>Health</w:t>
            </w:r>
          </w:p>
        </w:tc>
        <w:tc>
          <w:tcPr>
            <w:tcW w:w="863" w:type="pct"/>
            <w:shd w:val="clear" w:color="auto" w:fill="FFFFFF" w:themeFill="background1"/>
            <w:vAlign w:val="center"/>
          </w:tcPr>
          <w:p w14:paraId="228DB19F" w14:textId="77777777" w:rsidR="00386E6D" w:rsidRPr="00BE36F7" w:rsidRDefault="00386E6D"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30E3E699"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32123A26"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004D90FC"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D42363" w:rsidRPr="00C07765" w14:paraId="7346A8A2" w14:textId="77777777" w:rsidTr="00815D77">
        <w:trPr>
          <w:trHeight w:hRule="exact" w:val="340"/>
        </w:trPr>
        <w:tc>
          <w:tcPr>
            <w:tcW w:w="1422" w:type="pct"/>
            <w:shd w:val="clear" w:color="auto" w:fill="FFFFFF" w:themeFill="background1"/>
            <w:vAlign w:val="center"/>
          </w:tcPr>
          <w:p w14:paraId="7CC1E397" w14:textId="78C04576" w:rsidR="00D42363" w:rsidRDefault="00D42363" w:rsidP="00386E6D">
            <w:pPr>
              <w:spacing w:after="0" w:line="240" w:lineRule="auto"/>
              <w:rPr>
                <w:rFonts w:ascii="Arial" w:hAnsi="Arial" w:cs="Arial"/>
                <w:sz w:val="18"/>
                <w:szCs w:val="18"/>
                <w:lang w:val="en-US" w:eastAsia="en-AU"/>
              </w:rPr>
            </w:pPr>
            <w:r>
              <w:rPr>
                <w:rFonts w:ascii="Arial" w:hAnsi="Arial" w:cs="Arial"/>
                <w:sz w:val="18"/>
                <w:szCs w:val="18"/>
                <w:lang w:val="en-US" w:eastAsia="en-AU"/>
              </w:rPr>
              <w:t>Sex</w:t>
            </w:r>
          </w:p>
        </w:tc>
        <w:tc>
          <w:tcPr>
            <w:tcW w:w="863" w:type="pct"/>
            <w:shd w:val="clear" w:color="auto" w:fill="FFFFFF" w:themeFill="background1"/>
            <w:vAlign w:val="center"/>
          </w:tcPr>
          <w:p w14:paraId="3545057A" w14:textId="77777777" w:rsidR="00D42363" w:rsidRPr="00BE36F7" w:rsidRDefault="00D42363"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33EFE945" w14:textId="77777777" w:rsidR="00D42363" w:rsidRPr="00C07765" w:rsidRDefault="00D42363"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15D4CEA4" w14:textId="77777777" w:rsidR="00D42363" w:rsidRPr="00C07765" w:rsidRDefault="00D42363"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20082380" w14:textId="77777777" w:rsidR="00D42363" w:rsidRPr="00C07765" w:rsidRDefault="00D42363" w:rsidP="00386E6D">
            <w:pPr>
              <w:spacing w:after="0" w:line="240" w:lineRule="auto"/>
              <w:jc w:val="center"/>
              <w:rPr>
                <w:rFonts w:ascii="Arial" w:hAnsi="Arial" w:cs="Arial"/>
                <w:sz w:val="18"/>
                <w:szCs w:val="18"/>
                <w:lang w:val="en-US" w:eastAsia="en-AU"/>
              </w:rPr>
            </w:pPr>
          </w:p>
        </w:tc>
      </w:tr>
      <w:tr w:rsidR="00386E6D" w:rsidRPr="00C07765" w14:paraId="704F1FE0" w14:textId="77777777" w:rsidTr="00815D77">
        <w:trPr>
          <w:trHeight w:hRule="exact" w:val="340"/>
        </w:trPr>
        <w:tc>
          <w:tcPr>
            <w:tcW w:w="1422" w:type="pct"/>
            <w:shd w:val="clear" w:color="auto" w:fill="FFFFFF" w:themeFill="background1"/>
            <w:vAlign w:val="center"/>
          </w:tcPr>
          <w:p w14:paraId="6AC73CE7" w14:textId="77777777" w:rsidR="00386E6D"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Smoker Status</w:t>
            </w:r>
          </w:p>
        </w:tc>
        <w:tc>
          <w:tcPr>
            <w:tcW w:w="863" w:type="pct"/>
            <w:shd w:val="clear" w:color="auto" w:fill="FFFFFF" w:themeFill="background1"/>
            <w:vAlign w:val="center"/>
          </w:tcPr>
          <w:p w14:paraId="787853F0" w14:textId="77777777" w:rsidR="00386E6D" w:rsidRPr="00BE36F7" w:rsidRDefault="00386E6D"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3B391F4A"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19723287"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4D0913F3"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386E6D" w:rsidRPr="00C07765" w14:paraId="27040702" w14:textId="77777777" w:rsidTr="00815D77">
        <w:trPr>
          <w:trHeight w:hRule="exact" w:val="518"/>
        </w:trPr>
        <w:tc>
          <w:tcPr>
            <w:tcW w:w="1422" w:type="pct"/>
            <w:shd w:val="clear" w:color="auto" w:fill="FFFFFF" w:themeFill="background1"/>
            <w:vAlign w:val="center"/>
          </w:tcPr>
          <w:p w14:paraId="2686C2F9" w14:textId="77777777" w:rsidR="00386E6D"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Occupation</w:t>
            </w:r>
          </w:p>
        </w:tc>
        <w:tc>
          <w:tcPr>
            <w:tcW w:w="863" w:type="pct"/>
            <w:shd w:val="clear" w:color="auto" w:fill="FFFFFF" w:themeFill="background1"/>
            <w:vAlign w:val="center"/>
          </w:tcPr>
          <w:p w14:paraId="1AF281D5" w14:textId="77777777" w:rsidR="00386E6D" w:rsidRPr="00BE36F7" w:rsidRDefault="00386E6D"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646B84C5"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0BD162D8"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7AC9B3CF"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815D77" w:rsidRPr="00C07765" w14:paraId="01486705" w14:textId="77777777" w:rsidTr="00815D77">
        <w:trPr>
          <w:trHeight w:hRule="exact" w:val="340"/>
        </w:trPr>
        <w:tc>
          <w:tcPr>
            <w:tcW w:w="1422" w:type="pct"/>
            <w:shd w:val="clear" w:color="auto" w:fill="FFFFFF" w:themeFill="background1"/>
            <w:vAlign w:val="center"/>
          </w:tcPr>
          <w:p w14:paraId="7B53C569" w14:textId="51A4DDD8" w:rsidR="00815D77" w:rsidRDefault="00815D77" w:rsidP="00386E6D">
            <w:pPr>
              <w:spacing w:after="0" w:line="240" w:lineRule="auto"/>
              <w:rPr>
                <w:rFonts w:ascii="Arial" w:hAnsi="Arial" w:cs="Arial"/>
                <w:sz w:val="18"/>
                <w:szCs w:val="18"/>
                <w:lang w:val="en-US" w:eastAsia="en-AU"/>
              </w:rPr>
            </w:pPr>
            <w:r>
              <w:rPr>
                <w:rFonts w:ascii="Arial" w:hAnsi="Arial" w:cs="Arial"/>
                <w:sz w:val="18"/>
                <w:szCs w:val="18"/>
                <w:lang w:val="en-US" w:eastAsia="en-AU"/>
              </w:rPr>
              <w:t>Role/Duties</w:t>
            </w:r>
          </w:p>
        </w:tc>
        <w:tc>
          <w:tcPr>
            <w:tcW w:w="863" w:type="pct"/>
            <w:shd w:val="clear" w:color="auto" w:fill="FFFFFF" w:themeFill="background1"/>
            <w:vAlign w:val="center"/>
          </w:tcPr>
          <w:p w14:paraId="57C94ED8" w14:textId="17456473" w:rsidR="00815D77" w:rsidRPr="00BE36F7" w:rsidRDefault="00815D77"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60E29E7E" w14:textId="02BC924E"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70E7226F"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6E20F448" w14:textId="77777777" w:rsidR="00815D77" w:rsidRPr="00C07765" w:rsidRDefault="00815D77" w:rsidP="00386E6D">
            <w:pPr>
              <w:spacing w:after="0" w:line="240" w:lineRule="auto"/>
              <w:jc w:val="center"/>
              <w:rPr>
                <w:rFonts w:ascii="Arial" w:hAnsi="Arial" w:cs="Arial"/>
                <w:sz w:val="18"/>
                <w:szCs w:val="18"/>
                <w:lang w:val="en-US" w:eastAsia="en-AU"/>
              </w:rPr>
            </w:pPr>
          </w:p>
        </w:tc>
      </w:tr>
      <w:tr w:rsidR="00386E6D" w:rsidRPr="00C07765" w14:paraId="755F2616" w14:textId="77777777" w:rsidTr="00815D77">
        <w:trPr>
          <w:trHeight w:hRule="exact" w:val="340"/>
        </w:trPr>
        <w:tc>
          <w:tcPr>
            <w:tcW w:w="1422" w:type="pct"/>
            <w:shd w:val="clear" w:color="auto" w:fill="FFFFFF" w:themeFill="background1"/>
            <w:vAlign w:val="center"/>
          </w:tcPr>
          <w:p w14:paraId="608DA679" w14:textId="3CDF75B2" w:rsidR="00386E6D"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Salary</w:t>
            </w:r>
            <w:r w:rsidR="00815D77">
              <w:rPr>
                <w:rFonts w:ascii="Arial" w:hAnsi="Arial" w:cs="Arial"/>
                <w:sz w:val="18"/>
                <w:szCs w:val="18"/>
                <w:lang w:val="en-US" w:eastAsia="en-AU"/>
              </w:rPr>
              <w:t>/Income</w:t>
            </w:r>
          </w:p>
        </w:tc>
        <w:tc>
          <w:tcPr>
            <w:tcW w:w="863" w:type="pct"/>
            <w:shd w:val="clear" w:color="auto" w:fill="FFFFFF" w:themeFill="background1"/>
            <w:vAlign w:val="center"/>
          </w:tcPr>
          <w:p w14:paraId="35386C7D" w14:textId="77777777" w:rsidR="00386E6D" w:rsidRPr="00BE36F7" w:rsidRDefault="00386E6D"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50A6CCE7"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2A0F9D6D"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34171A77"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815D77" w:rsidRPr="00C07765" w14:paraId="07675DC6" w14:textId="77777777" w:rsidTr="00815D77">
        <w:trPr>
          <w:trHeight w:hRule="exact" w:val="529"/>
        </w:trPr>
        <w:tc>
          <w:tcPr>
            <w:tcW w:w="1422" w:type="pct"/>
            <w:shd w:val="clear" w:color="auto" w:fill="FFFFFF" w:themeFill="background1"/>
            <w:vAlign w:val="center"/>
          </w:tcPr>
          <w:p w14:paraId="184F7DB5" w14:textId="23853AB1" w:rsidR="00815D77" w:rsidRDefault="00815D77" w:rsidP="00386E6D">
            <w:pPr>
              <w:spacing w:after="0" w:line="240" w:lineRule="auto"/>
              <w:rPr>
                <w:rFonts w:ascii="Arial" w:hAnsi="Arial" w:cs="Arial"/>
                <w:sz w:val="18"/>
                <w:szCs w:val="18"/>
                <w:lang w:val="en-US" w:eastAsia="en-AU"/>
              </w:rPr>
            </w:pPr>
            <w:r>
              <w:rPr>
                <w:rFonts w:ascii="Arial" w:hAnsi="Arial" w:cs="Arial"/>
                <w:sz w:val="18"/>
                <w:szCs w:val="18"/>
                <w:lang w:val="en-US" w:eastAsia="en-AU"/>
              </w:rPr>
              <w:t>Employment Type (FT/PT/Casual)</w:t>
            </w:r>
          </w:p>
        </w:tc>
        <w:tc>
          <w:tcPr>
            <w:tcW w:w="863" w:type="pct"/>
            <w:shd w:val="clear" w:color="auto" w:fill="FFFFFF" w:themeFill="background1"/>
            <w:vAlign w:val="center"/>
          </w:tcPr>
          <w:p w14:paraId="3C964E83" w14:textId="77777777" w:rsidR="00815D77" w:rsidRPr="00BE36F7" w:rsidRDefault="00815D77"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6D4ED58C"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04635386"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7187F24D" w14:textId="77777777" w:rsidR="00815D77" w:rsidRPr="00C07765" w:rsidRDefault="00815D77" w:rsidP="00386E6D">
            <w:pPr>
              <w:spacing w:after="0" w:line="240" w:lineRule="auto"/>
              <w:jc w:val="center"/>
              <w:rPr>
                <w:rFonts w:ascii="Arial" w:hAnsi="Arial" w:cs="Arial"/>
                <w:sz w:val="18"/>
                <w:szCs w:val="18"/>
                <w:lang w:val="en-US" w:eastAsia="en-AU"/>
              </w:rPr>
            </w:pPr>
          </w:p>
        </w:tc>
      </w:tr>
      <w:tr w:rsidR="000D1B17" w:rsidRPr="00C07765" w14:paraId="17AFD10B" w14:textId="77777777" w:rsidTr="00815D77">
        <w:trPr>
          <w:trHeight w:hRule="exact" w:val="340"/>
        </w:trPr>
        <w:tc>
          <w:tcPr>
            <w:tcW w:w="1422" w:type="pct"/>
            <w:shd w:val="clear" w:color="auto" w:fill="FFFFFF" w:themeFill="background1"/>
            <w:vAlign w:val="center"/>
          </w:tcPr>
          <w:p w14:paraId="2C363A5E" w14:textId="4EF35CE0" w:rsidR="000D1B17" w:rsidRDefault="000D1B17" w:rsidP="00386E6D">
            <w:pPr>
              <w:spacing w:after="0" w:line="240" w:lineRule="auto"/>
              <w:rPr>
                <w:rFonts w:ascii="Arial" w:hAnsi="Arial" w:cs="Arial"/>
                <w:sz w:val="18"/>
                <w:szCs w:val="18"/>
                <w:lang w:val="en-US" w:eastAsia="en-AU"/>
              </w:rPr>
            </w:pPr>
            <w:r>
              <w:rPr>
                <w:rFonts w:ascii="Arial" w:hAnsi="Arial" w:cs="Arial"/>
                <w:sz w:val="18"/>
                <w:szCs w:val="18"/>
                <w:lang w:val="en-US" w:eastAsia="en-AU"/>
              </w:rPr>
              <w:t>Relationship between 1,2,3 &amp; 4</w:t>
            </w:r>
          </w:p>
        </w:tc>
        <w:tc>
          <w:tcPr>
            <w:tcW w:w="863" w:type="pct"/>
            <w:shd w:val="clear" w:color="auto" w:fill="FFFFFF" w:themeFill="background1"/>
            <w:vAlign w:val="center"/>
          </w:tcPr>
          <w:p w14:paraId="3769EE0F" w14:textId="77777777" w:rsidR="000D1B17" w:rsidRPr="00BE36F7" w:rsidRDefault="000D1B17"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75DE7AFB" w14:textId="77777777" w:rsidR="000D1B17" w:rsidRPr="00C07765" w:rsidRDefault="000D1B1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7320DE99" w14:textId="77777777" w:rsidR="000D1B17" w:rsidRPr="00C07765" w:rsidRDefault="000D1B1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4F0897AE" w14:textId="77777777" w:rsidR="000D1B17" w:rsidRPr="00C07765" w:rsidRDefault="000D1B17" w:rsidP="00386E6D">
            <w:pPr>
              <w:spacing w:after="0" w:line="240" w:lineRule="auto"/>
              <w:jc w:val="center"/>
              <w:rPr>
                <w:rFonts w:ascii="Arial" w:hAnsi="Arial" w:cs="Arial"/>
                <w:sz w:val="18"/>
                <w:szCs w:val="18"/>
                <w:lang w:val="en-US" w:eastAsia="en-AU"/>
              </w:rPr>
            </w:pPr>
          </w:p>
        </w:tc>
      </w:tr>
      <w:tr w:rsidR="00D42363" w:rsidRPr="00C07765" w14:paraId="6868899E" w14:textId="77777777" w:rsidTr="00815D77">
        <w:trPr>
          <w:trHeight w:hRule="exact" w:val="340"/>
        </w:trPr>
        <w:tc>
          <w:tcPr>
            <w:tcW w:w="1422" w:type="pct"/>
            <w:shd w:val="clear" w:color="auto" w:fill="FFFFFF" w:themeFill="background1"/>
            <w:vAlign w:val="center"/>
          </w:tcPr>
          <w:p w14:paraId="743423A0" w14:textId="0D74620C" w:rsidR="00D42363" w:rsidRDefault="00D42363" w:rsidP="00386E6D">
            <w:pPr>
              <w:spacing w:after="0" w:line="240" w:lineRule="auto"/>
              <w:rPr>
                <w:rFonts w:ascii="Arial" w:hAnsi="Arial" w:cs="Arial"/>
                <w:sz w:val="18"/>
                <w:szCs w:val="18"/>
                <w:lang w:val="en-US" w:eastAsia="en-AU"/>
              </w:rPr>
            </w:pPr>
            <w:r>
              <w:rPr>
                <w:rFonts w:ascii="Arial" w:hAnsi="Arial" w:cs="Arial"/>
                <w:sz w:val="18"/>
                <w:szCs w:val="18"/>
                <w:lang w:val="en-US" w:eastAsia="en-AU"/>
              </w:rPr>
              <w:t>Profit Share</w:t>
            </w:r>
          </w:p>
        </w:tc>
        <w:tc>
          <w:tcPr>
            <w:tcW w:w="863" w:type="pct"/>
            <w:shd w:val="clear" w:color="auto" w:fill="FFFFFF" w:themeFill="background1"/>
            <w:vAlign w:val="center"/>
          </w:tcPr>
          <w:p w14:paraId="0F479695" w14:textId="77777777" w:rsidR="00D42363" w:rsidRPr="00BE36F7" w:rsidRDefault="00D42363"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4868835B" w14:textId="77777777" w:rsidR="00D42363" w:rsidRPr="00C07765" w:rsidRDefault="00D42363"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6C8420DC" w14:textId="77777777" w:rsidR="00D42363" w:rsidRPr="00C07765" w:rsidRDefault="00D42363"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23ED79DB" w14:textId="77777777" w:rsidR="00D42363" w:rsidRPr="00C07765" w:rsidRDefault="00D42363" w:rsidP="00386E6D">
            <w:pPr>
              <w:spacing w:after="0" w:line="240" w:lineRule="auto"/>
              <w:jc w:val="center"/>
              <w:rPr>
                <w:rFonts w:ascii="Arial" w:hAnsi="Arial" w:cs="Arial"/>
                <w:sz w:val="18"/>
                <w:szCs w:val="18"/>
                <w:lang w:val="en-US" w:eastAsia="en-AU"/>
              </w:rPr>
            </w:pPr>
          </w:p>
        </w:tc>
      </w:tr>
      <w:tr w:rsidR="00386E6D" w:rsidRPr="00C07765" w14:paraId="306504B9" w14:textId="77777777" w:rsidTr="00815D77">
        <w:trPr>
          <w:trHeight w:hRule="exact" w:val="340"/>
        </w:trPr>
        <w:tc>
          <w:tcPr>
            <w:tcW w:w="1422" w:type="pct"/>
            <w:shd w:val="clear" w:color="auto" w:fill="FFFFFF" w:themeFill="background1"/>
            <w:vAlign w:val="center"/>
          </w:tcPr>
          <w:p w14:paraId="5E45188B" w14:textId="77777777" w:rsidR="00386E6D"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Equity %</w:t>
            </w:r>
          </w:p>
        </w:tc>
        <w:tc>
          <w:tcPr>
            <w:tcW w:w="863" w:type="pct"/>
            <w:shd w:val="clear" w:color="auto" w:fill="FFFFFF" w:themeFill="background1"/>
            <w:vAlign w:val="center"/>
          </w:tcPr>
          <w:p w14:paraId="1BCB84C2" w14:textId="77777777" w:rsidR="00386E6D" w:rsidRPr="00BE36F7" w:rsidRDefault="00386E6D"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69B0CE68"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3EEB5402"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65029D9A"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386E6D" w:rsidRPr="00C07765" w14:paraId="3DB30E9B" w14:textId="77777777" w:rsidTr="00815D77">
        <w:trPr>
          <w:trHeight w:hRule="exact" w:val="340"/>
        </w:trPr>
        <w:tc>
          <w:tcPr>
            <w:tcW w:w="1422" w:type="pct"/>
            <w:shd w:val="clear" w:color="auto" w:fill="FFFFFF" w:themeFill="background1"/>
            <w:vAlign w:val="center"/>
          </w:tcPr>
          <w:p w14:paraId="2E72F6A3" w14:textId="77777777" w:rsidR="00386E6D"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Equity $</w:t>
            </w:r>
          </w:p>
        </w:tc>
        <w:tc>
          <w:tcPr>
            <w:tcW w:w="863" w:type="pct"/>
            <w:shd w:val="clear" w:color="auto" w:fill="FFFFFF" w:themeFill="background1"/>
            <w:vAlign w:val="center"/>
          </w:tcPr>
          <w:p w14:paraId="0B6CA55B" w14:textId="77777777" w:rsidR="00386E6D" w:rsidRPr="00BE36F7" w:rsidRDefault="00386E6D" w:rsidP="00815D77">
            <w:pPr>
              <w:spacing w:after="0" w:line="240" w:lineRule="auto"/>
              <w:ind w:left="247" w:hanging="247"/>
              <w:jc w:val="center"/>
              <w:rPr>
                <w:rFonts w:ascii="Arial" w:hAnsi="Arial" w:cs="Arial"/>
                <w:sz w:val="18"/>
                <w:szCs w:val="18"/>
                <w:lang w:val="en-US" w:eastAsia="en-AU"/>
              </w:rPr>
            </w:pPr>
          </w:p>
        </w:tc>
        <w:tc>
          <w:tcPr>
            <w:tcW w:w="901" w:type="pct"/>
            <w:shd w:val="clear" w:color="auto" w:fill="FFFFFF" w:themeFill="background1"/>
            <w:vAlign w:val="center"/>
          </w:tcPr>
          <w:p w14:paraId="62105B3D"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2889226E"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2FFAA5B0"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D42363" w:rsidRPr="00C07765" w14:paraId="2E74BE7E" w14:textId="77777777" w:rsidTr="00815D77">
        <w:trPr>
          <w:trHeight w:hRule="exact" w:val="463"/>
        </w:trPr>
        <w:tc>
          <w:tcPr>
            <w:tcW w:w="1422" w:type="pct"/>
            <w:shd w:val="clear" w:color="auto" w:fill="FFFFFF" w:themeFill="background1"/>
            <w:vAlign w:val="center"/>
          </w:tcPr>
          <w:p w14:paraId="1A677727" w14:textId="175995D7" w:rsidR="00D42363" w:rsidRDefault="00D42363" w:rsidP="00386E6D">
            <w:pPr>
              <w:spacing w:after="0" w:line="240" w:lineRule="auto"/>
              <w:rPr>
                <w:rFonts w:ascii="Arial" w:hAnsi="Arial" w:cs="Arial"/>
                <w:sz w:val="18"/>
                <w:szCs w:val="18"/>
                <w:lang w:val="en-US" w:eastAsia="en-AU"/>
              </w:rPr>
            </w:pPr>
            <w:r>
              <w:rPr>
                <w:rFonts w:ascii="Arial" w:hAnsi="Arial" w:cs="Arial"/>
                <w:sz w:val="18"/>
                <w:szCs w:val="18"/>
                <w:lang w:val="en-US" w:eastAsia="en-AU"/>
              </w:rPr>
              <w:t>Personal Guarantees/Loans to business</w:t>
            </w:r>
          </w:p>
        </w:tc>
        <w:tc>
          <w:tcPr>
            <w:tcW w:w="863" w:type="pct"/>
            <w:shd w:val="clear" w:color="auto" w:fill="FFFFFF" w:themeFill="background1"/>
            <w:vAlign w:val="center"/>
          </w:tcPr>
          <w:p w14:paraId="0E52D209" w14:textId="77777777" w:rsidR="00D42363" w:rsidRPr="00BE36F7" w:rsidRDefault="00D42363"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1A5065F5" w14:textId="77777777" w:rsidR="00D42363" w:rsidRPr="00C07765" w:rsidRDefault="00D42363"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196434CF" w14:textId="77777777" w:rsidR="00D42363" w:rsidRPr="00C07765" w:rsidRDefault="00D42363"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344AA3A5" w14:textId="77777777" w:rsidR="00D42363" w:rsidRPr="00C07765" w:rsidRDefault="00D42363" w:rsidP="00386E6D">
            <w:pPr>
              <w:spacing w:after="0" w:line="240" w:lineRule="auto"/>
              <w:jc w:val="center"/>
              <w:rPr>
                <w:rFonts w:ascii="Arial" w:hAnsi="Arial" w:cs="Arial"/>
                <w:sz w:val="18"/>
                <w:szCs w:val="18"/>
                <w:lang w:val="en-US" w:eastAsia="en-AU"/>
              </w:rPr>
            </w:pPr>
          </w:p>
        </w:tc>
      </w:tr>
      <w:tr w:rsidR="00AB09F6" w:rsidRPr="00C07765" w14:paraId="1E6C2A91" w14:textId="77777777" w:rsidTr="00815D77">
        <w:trPr>
          <w:trHeight w:hRule="exact" w:val="463"/>
        </w:trPr>
        <w:tc>
          <w:tcPr>
            <w:tcW w:w="1422" w:type="pct"/>
            <w:shd w:val="clear" w:color="auto" w:fill="FFFFFF" w:themeFill="background1"/>
            <w:vAlign w:val="center"/>
          </w:tcPr>
          <w:p w14:paraId="5FBA36FE" w14:textId="36A9BA7E" w:rsidR="00AB09F6" w:rsidRDefault="00AB09F6" w:rsidP="00386E6D">
            <w:pPr>
              <w:spacing w:after="0" w:line="240" w:lineRule="auto"/>
              <w:rPr>
                <w:rFonts w:ascii="Arial" w:hAnsi="Arial" w:cs="Arial"/>
                <w:sz w:val="18"/>
                <w:szCs w:val="18"/>
                <w:lang w:val="en-US" w:eastAsia="en-AU"/>
              </w:rPr>
            </w:pPr>
            <w:r>
              <w:rPr>
                <w:rFonts w:ascii="Arial" w:hAnsi="Arial" w:cs="Arial"/>
                <w:sz w:val="18"/>
                <w:szCs w:val="18"/>
                <w:lang w:val="en-US" w:eastAsia="en-AU"/>
              </w:rPr>
              <w:t>Impact on Profit/ Revenue/Expenses of Business</w:t>
            </w:r>
          </w:p>
        </w:tc>
        <w:tc>
          <w:tcPr>
            <w:tcW w:w="863" w:type="pct"/>
            <w:shd w:val="clear" w:color="auto" w:fill="FFFFFF" w:themeFill="background1"/>
            <w:vAlign w:val="center"/>
          </w:tcPr>
          <w:p w14:paraId="05DC9A06" w14:textId="77777777" w:rsidR="00AB09F6" w:rsidRPr="00BE36F7" w:rsidRDefault="00AB09F6"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7B0D934B" w14:textId="77777777" w:rsidR="00AB09F6" w:rsidRPr="00C07765" w:rsidRDefault="00AB09F6"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52D8B083" w14:textId="77777777" w:rsidR="00AB09F6" w:rsidRPr="00C07765" w:rsidRDefault="00AB09F6"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5DF86CA0" w14:textId="77777777" w:rsidR="00AB09F6" w:rsidRPr="00C07765" w:rsidRDefault="00AB09F6" w:rsidP="00386E6D">
            <w:pPr>
              <w:spacing w:after="0" w:line="240" w:lineRule="auto"/>
              <w:jc w:val="center"/>
              <w:rPr>
                <w:rFonts w:ascii="Arial" w:hAnsi="Arial" w:cs="Arial"/>
                <w:sz w:val="18"/>
                <w:szCs w:val="18"/>
                <w:lang w:val="en-US" w:eastAsia="en-AU"/>
              </w:rPr>
            </w:pPr>
          </w:p>
        </w:tc>
      </w:tr>
      <w:tr w:rsidR="00815D77" w:rsidRPr="00C07765" w14:paraId="0B31D98F" w14:textId="77777777" w:rsidTr="00815D77">
        <w:trPr>
          <w:trHeight w:hRule="exact" w:val="463"/>
        </w:trPr>
        <w:tc>
          <w:tcPr>
            <w:tcW w:w="1422" w:type="pct"/>
            <w:shd w:val="clear" w:color="auto" w:fill="FFFFFF" w:themeFill="background1"/>
            <w:vAlign w:val="center"/>
          </w:tcPr>
          <w:p w14:paraId="14720644" w14:textId="568945BE" w:rsidR="00815D77" w:rsidRDefault="00815D77" w:rsidP="00386E6D">
            <w:pPr>
              <w:spacing w:after="0" w:line="240" w:lineRule="auto"/>
              <w:rPr>
                <w:rFonts w:ascii="Arial" w:hAnsi="Arial" w:cs="Arial"/>
                <w:sz w:val="18"/>
                <w:szCs w:val="18"/>
                <w:lang w:val="en-US" w:eastAsia="en-AU"/>
              </w:rPr>
            </w:pPr>
            <w:r>
              <w:rPr>
                <w:rFonts w:ascii="Arial" w:hAnsi="Arial" w:cs="Arial"/>
                <w:sz w:val="18"/>
                <w:szCs w:val="18"/>
                <w:lang w:val="en-US" w:eastAsia="en-AU"/>
              </w:rPr>
              <w:t>Australian Resident for tax purposes (If no what country?)</w:t>
            </w:r>
          </w:p>
        </w:tc>
        <w:tc>
          <w:tcPr>
            <w:tcW w:w="863" w:type="pct"/>
            <w:shd w:val="clear" w:color="auto" w:fill="FFFFFF" w:themeFill="background1"/>
            <w:vAlign w:val="center"/>
          </w:tcPr>
          <w:p w14:paraId="756717F2" w14:textId="77777777" w:rsidR="00815D77" w:rsidRPr="00BE36F7" w:rsidRDefault="00815D77"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0F0E966E"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3DADA2A6"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494585FB" w14:textId="77777777" w:rsidR="00815D77" w:rsidRPr="00C07765" w:rsidRDefault="00815D77" w:rsidP="00386E6D">
            <w:pPr>
              <w:spacing w:after="0" w:line="240" w:lineRule="auto"/>
              <w:jc w:val="center"/>
              <w:rPr>
                <w:rFonts w:ascii="Arial" w:hAnsi="Arial" w:cs="Arial"/>
                <w:sz w:val="18"/>
                <w:szCs w:val="18"/>
                <w:lang w:val="en-US" w:eastAsia="en-AU"/>
              </w:rPr>
            </w:pPr>
          </w:p>
        </w:tc>
      </w:tr>
      <w:tr w:rsidR="00815D77" w:rsidRPr="00C07765" w14:paraId="145890D5" w14:textId="77777777" w:rsidTr="00815D77">
        <w:trPr>
          <w:trHeight w:hRule="exact" w:val="463"/>
        </w:trPr>
        <w:tc>
          <w:tcPr>
            <w:tcW w:w="1422" w:type="pct"/>
            <w:shd w:val="clear" w:color="auto" w:fill="FFFFFF" w:themeFill="background1"/>
            <w:vAlign w:val="center"/>
          </w:tcPr>
          <w:p w14:paraId="6A4A14F9" w14:textId="6B4560CA" w:rsidR="00815D77" w:rsidRDefault="00815D77" w:rsidP="00386E6D">
            <w:pPr>
              <w:spacing w:after="0" w:line="240" w:lineRule="auto"/>
              <w:rPr>
                <w:rFonts w:ascii="Arial" w:hAnsi="Arial" w:cs="Arial"/>
                <w:sz w:val="18"/>
                <w:szCs w:val="18"/>
                <w:lang w:val="en-US" w:eastAsia="en-AU"/>
              </w:rPr>
            </w:pPr>
            <w:r>
              <w:rPr>
                <w:rFonts w:ascii="Arial" w:hAnsi="Arial" w:cs="Arial"/>
                <w:sz w:val="18"/>
                <w:szCs w:val="18"/>
                <w:lang w:val="en-US" w:eastAsia="en-AU"/>
              </w:rPr>
              <w:t>When do you expect to retire?</w:t>
            </w:r>
          </w:p>
        </w:tc>
        <w:tc>
          <w:tcPr>
            <w:tcW w:w="863" w:type="pct"/>
            <w:shd w:val="clear" w:color="auto" w:fill="FFFFFF" w:themeFill="background1"/>
            <w:vAlign w:val="center"/>
          </w:tcPr>
          <w:p w14:paraId="37137FFB" w14:textId="77777777" w:rsidR="00815D77" w:rsidRPr="00BE36F7" w:rsidRDefault="00815D77"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02218CC4"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5C21E0BE"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1AB7B2F1" w14:textId="77777777" w:rsidR="00815D77" w:rsidRPr="00C07765" w:rsidRDefault="00815D77" w:rsidP="00386E6D">
            <w:pPr>
              <w:spacing w:after="0" w:line="240" w:lineRule="auto"/>
              <w:jc w:val="center"/>
              <w:rPr>
                <w:rFonts w:ascii="Arial" w:hAnsi="Arial" w:cs="Arial"/>
                <w:sz w:val="18"/>
                <w:szCs w:val="18"/>
                <w:lang w:val="en-US" w:eastAsia="en-AU"/>
              </w:rPr>
            </w:pPr>
          </w:p>
        </w:tc>
      </w:tr>
      <w:tr w:rsidR="00815D77" w:rsidRPr="00C07765" w14:paraId="12BD1F81" w14:textId="77777777" w:rsidTr="000D1B17">
        <w:trPr>
          <w:trHeight w:hRule="exact" w:val="463"/>
        </w:trPr>
        <w:tc>
          <w:tcPr>
            <w:tcW w:w="1422" w:type="pct"/>
            <w:shd w:val="clear" w:color="auto" w:fill="FFFFFF" w:themeFill="background1"/>
            <w:vAlign w:val="center"/>
          </w:tcPr>
          <w:p w14:paraId="54DC69DD" w14:textId="77020F31" w:rsidR="00815D77" w:rsidRDefault="00815D77" w:rsidP="00386E6D">
            <w:pPr>
              <w:spacing w:after="0" w:line="240" w:lineRule="auto"/>
              <w:rPr>
                <w:rFonts w:ascii="Arial" w:hAnsi="Arial" w:cs="Arial"/>
                <w:sz w:val="18"/>
                <w:szCs w:val="18"/>
                <w:lang w:val="en-US" w:eastAsia="en-AU"/>
              </w:rPr>
            </w:pPr>
            <w:r>
              <w:rPr>
                <w:rFonts w:ascii="Arial" w:hAnsi="Arial" w:cs="Arial"/>
                <w:sz w:val="18"/>
                <w:szCs w:val="18"/>
                <w:lang w:val="en-US" w:eastAsia="en-AU"/>
              </w:rPr>
              <w:t>Private health insurance?</w:t>
            </w:r>
          </w:p>
        </w:tc>
        <w:tc>
          <w:tcPr>
            <w:tcW w:w="863" w:type="pct"/>
            <w:shd w:val="clear" w:color="auto" w:fill="FFFFFF" w:themeFill="background1"/>
            <w:vAlign w:val="center"/>
          </w:tcPr>
          <w:p w14:paraId="26D62299" w14:textId="77777777" w:rsidR="00815D77" w:rsidRPr="00BE36F7" w:rsidRDefault="00815D77" w:rsidP="00386E6D">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7FF9FCDA"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34663D05" w14:textId="77777777" w:rsidR="00815D77" w:rsidRPr="00C07765" w:rsidRDefault="00815D77" w:rsidP="00386E6D">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513FAC2D" w14:textId="77777777" w:rsidR="00815D77" w:rsidRPr="00C07765" w:rsidRDefault="00815D77" w:rsidP="00386E6D">
            <w:pPr>
              <w:spacing w:after="0" w:line="240" w:lineRule="auto"/>
              <w:jc w:val="center"/>
              <w:rPr>
                <w:rFonts w:ascii="Arial" w:hAnsi="Arial" w:cs="Arial"/>
                <w:sz w:val="18"/>
                <w:szCs w:val="18"/>
                <w:lang w:val="en-US" w:eastAsia="en-AU"/>
              </w:rPr>
            </w:pPr>
          </w:p>
        </w:tc>
      </w:tr>
      <w:tr w:rsidR="000D1B17" w:rsidRPr="00C07765" w14:paraId="5A3B0AC8" w14:textId="77777777" w:rsidTr="000D1B17">
        <w:trPr>
          <w:trHeight w:hRule="exact" w:val="1258"/>
        </w:trPr>
        <w:tc>
          <w:tcPr>
            <w:tcW w:w="1422" w:type="pct"/>
            <w:tcBorders>
              <w:bottom w:val="single" w:sz="4" w:space="0" w:color="auto"/>
            </w:tcBorders>
            <w:shd w:val="clear" w:color="auto" w:fill="FFFFFF" w:themeFill="background1"/>
            <w:vAlign w:val="center"/>
          </w:tcPr>
          <w:p w14:paraId="3F6E09F3" w14:textId="3AD32F95" w:rsidR="000D1B17" w:rsidRDefault="000D1B17" w:rsidP="00386E6D">
            <w:pPr>
              <w:spacing w:after="0" w:line="240" w:lineRule="auto"/>
              <w:rPr>
                <w:rFonts w:ascii="Arial" w:hAnsi="Arial" w:cs="Arial"/>
                <w:sz w:val="18"/>
                <w:szCs w:val="18"/>
                <w:lang w:val="en-US" w:eastAsia="en-AU"/>
              </w:rPr>
            </w:pPr>
            <w:r>
              <w:rPr>
                <w:rFonts w:ascii="Arial" w:hAnsi="Arial" w:cs="Arial"/>
                <w:sz w:val="18"/>
                <w:szCs w:val="18"/>
                <w:lang w:val="en-US" w:eastAsia="en-AU"/>
              </w:rPr>
              <w:t>Dependents? Ages and when you expect dependency to cease.</w:t>
            </w:r>
          </w:p>
        </w:tc>
        <w:tc>
          <w:tcPr>
            <w:tcW w:w="863" w:type="pct"/>
            <w:tcBorders>
              <w:bottom w:val="single" w:sz="4" w:space="0" w:color="auto"/>
            </w:tcBorders>
            <w:shd w:val="clear" w:color="auto" w:fill="FFFFFF" w:themeFill="background1"/>
            <w:vAlign w:val="center"/>
          </w:tcPr>
          <w:p w14:paraId="7B808CA3" w14:textId="77777777" w:rsidR="000D1B17" w:rsidRPr="00BE36F7" w:rsidRDefault="000D1B17" w:rsidP="00386E6D">
            <w:pPr>
              <w:spacing w:after="0" w:line="240" w:lineRule="auto"/>
              <w:jc w:val="center"/>
              <w:rPr>
                <w:rFonts w:ascii="Arial" w:hAnsi="Arial" w:cs="Arial"/>
                <w:sz w:val="18"/>
                <w:szCs w:val="18"/>
                <w:lang w:val="en-US" w:eastAsia="en-AU"/>
              </w:rPr>
            </w:pPr>
          </w:p>
        </w:tc>
        <w:tc>
          <w:tcPr>
            <w:tcW w:w="901" w:type="pct"/>
            <w:tcBorders>
              <w:bottom w:val="single" w:sz="4" w:space="0" w:color="auto"/>
            </w:tcBorders>
            <w:shd w:val="clear" w:color="auto" w:fill="FFFFFF" w:themeFill="background1"/>
            <w:vAlign w:val="center"/>
          </w:tcPr>
          <w:p w14:paraId="0DA04680" w14:textId="77777777" w:rsidR="000D1B17" w:rsidRPr="00C07765" w:rsidRDefault="000D1B17" w:rsidP="00386E6D">
            <w:pPr>
              <w:spacing w:after="0" w:line="240" w:lineRule="auto"/>
              <w:jc w:val="center"/>
              <w:rPr>
                <w:rFonts w:ascii="Arial" w:hAnsi="Arial" w:cs="Arial"/>
                <w:sz w:val="18"/>
                <w:szCs w:val="18"/>
                <w:lang w:val="en-US" w:eastAsia="en-AU"/>
              </w:rPr>
            </w:pPr>
          </w:p>
        </w:tc>
        <w:tc>
          <w:tcPr>
            <w:tcW w:w="907" w:type="pct"/>
            <w:tcBorders>
              <w:bottom w:val="single" w:sz="4" w:space="0" w:color="auto"/>
            </w:tcBorders>
            <w:shd w:val="clear" w:color="auto" w:fill="FFFFFF" w:themeFill="background1"/>
            <w:vAlign w:val="center"/>
          </w:tcPr>
          <w:p w14:paraId="58BD4496" w14:textId="77777777" w:rsidR="000D1B17" w:rsidRPr="00C07765" w:rsidRDefault="000D1B17" w:rsidP="00386E6D">
            <w:pPr>
              <w:spacing w:after="0" w:line="240" w:lineRule="auto"/>
              <w:jc w:val="center"/>
              <w:rPr>
                <w:rFonts w:ascii="Arial" w:hAnsi="Arial" w:cs="Arial"/>
                <w:sz w:val="18"/>
                <w:szCs w:val="18"/>
                <w:lang w:val="en-US" w:eastAsia="en-AU"/>
              </w:rPr>
            </w:pPr>
          </w:p>
        </w:tc>
        <w:tc>
          <w:tcPr>
            <w:tcW w:w="907" w:type="pct"/>
            <w:tcBorders>
              <w:bottom w:val="single" w:sz="4" w:space="0" w:color="auto"/>
            </w:tcBorders>
            <w:shd w:val="clear" w:color="auto" w:fill="FFFFFF" w:themeFill="background1"/>
            <w:vAlign w:val="center"/>
          </w:tcPr>
          <w:p w14:paraId="6FFD0F26" w14:textId="77777777" w:rsidR="000D1B17" w:rsidRPr="00C07765" w:rsidRDefault="000D1B17" w:rsidP="00386E6D">
            <w:pPr>
              <w:spacing w:after="0" w:line="240" w:lineRule="auto"/>
              <w:jc w:val="center"/>
              <w:rPr>
                <w:rFonts w:ascii="Arial" w:hAnsi="Arial" w:cs="Arial"/>
                <w:sz w:val="18"/>
                <w:szCs w:val="18"/>
                <w:lang w:val="en-US" w:eastAsia="en-AU"/>
              </w:rPr>
            </w:pPr>
          </w:p>
        </w:tc>
      </w:tr>
    </w:tbl>
    <w:p w14:paraId="3D922FEE" w14:textId="77777777" w:rsidR="00386E6D" w:rsidRDefault="00386E6D" w:rsidP="00386E6D">
      <w:pPr>
        <w:spacing w:after="0"/>
        <w:rPr>
          <w:rFonts w:ascii="Arial" w:hAnsi="Arial" w:cs="Arial"/>
          <w:sz w:val="20"/>
          <w:szCs w:val="20"/>
        </w:rPr>
      </w:pPr>
    </w:p>
    <w:p w14:paraId="2F894C0E" w14:textId="0A57DB7F" w:rsidR="00815D77" w:rsidRDefault="000D1B17" w:rsidP="00386E6D">
      <w:pPr>
        <w:spacing w:after="0"/>
        <w:rPr>
          <w:rFonts w:ascii="Arial" w:hAnsi="Arial" w:cs="Arial"/>
          <w:sz w:val="20"/>
          <w:szCs w:val="20"/>
        </w:rPr>
      </w:pPr>
      <w:r>
        <w:rPr>
          <w:rFonts w:ascii="Arial" w:hAnsi="Arial" w:cs="Arial"/>
          <w:sz w:val="20"/>
          <w:szCs w:val="20"/>
        </w:rPr>
        <w:t>Heath issue: Are there any health issues that need to be considered in making an investment/insurance decision?  Yes/No</w:t>
      </w:r>
    </w:p>
    <w:p w14:paraId="534E9FDE" w14:textId="0D8FC9C5" w:rsidR="000D1B17" w:rsidRDefault="000D1B17" w:rsidP="00386E6D">
      <w:pPr>
        <w:spacing w:after="0"/>
        <w:rPr>
          <w:rFonts w:ascii="Arial" w:hAnsi="Arial" w:cs="Arial"/>
          <w:sz w:val="20"/>
          <w:szCs w:val="20"/>
        </w:rPr>
      </w:pPr>
      <w:r>
        <w:rPr>
          <w:rFonts w:ascii="Arial" w:hAnsi="Arial" w:cs="Arial"/>
          <w:sz w:val="20"/>
          <w:szCs w:val="20"/>
        </w:rPr>
        <w:t>If Yes, please provide details below:</w:t>
      </w:r>
    </w:p>
    <w:p w14:paraId="678C546D" w14:textId="4B03340D" w:rsidR="000D1B17" w:rsidRDefault="000D1B17" w:rsidP="00386E6D">
      <w:pPr>
        <w:spacing w:after="0"/>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376F28" w14:textId="77777777" w:rsidR="00815D77" w:rsidRDefault="00815D77" w:rsidP="00386E6D">
      <w:pPr>
        <w:spacing w:after="0"/>
        <w:rPr>
          <w:rFonts w:ascii="Arial" w:hAnsi="Arial" w:cs="Arial"/>
          <w:sz w:val="20"/>
          <w:szCs w:val="20"/>
        </w:rPr>
      </w:pPr>
    </w:p>
    <w:p w14:paraId="06B0229C" w14:textId="77777777" w:rsidR="00815D77" w:rsidRDefault="00815D77" w:rsidP="00386E6D">
      <w:pPr>
        <w:spacing w:after="0"/>
        <w:rPr>
          <w:rFonts w:ascii="Arial" w:hAnsi="Arial" w:cs="Arial"/>
          <w:sz w:val="20"/>
          <w:szCs w:val="20"/>
        </w:rPr>
      </w:pPr>
    </w:p>
    <w:p w14:paraId="54F0A83E" w14:textId="77777777" w:rsidR="000D1B17" w:rsidRDefault="000D1B17" w:rsidP="00AB09F6">
      <w:pPr>
        <w:pStyle w:val="Affinia2"/>
        <w:rPr>
          <w:rFonts w:ascii="Arial" w:hAnsi="Arial" w:cs="Arial"/>
          <w:b w:val="0"/>
          <w:sz w:val="20"/>
          <w:szCs w:val="20"/>
        </w:rPr>
      </w:pPr>
    </w:p>
    <w:p w14:paraId="423B186D" w14:textId="0512F8F2" w:rsidR="00AB09F6" w:rsidRDefault="00AB09F6" w:rsidP="00AB09F6">
      <w:pPr>
        <w:pStyle w:val="Affinia2"/>
      </w:pPr>
      <w:r>
        <w:t>Business Structure</w:t>
      </w:r>
    </w:p>
    <w:p w14:paraId="645230AE" w14:textId="13F1C45D" w:rsidR="00AB09F6" w:rsidRPr="00D42339" w:rsidRDefault="00AB09F6" w:rsidP="00815D77">
      <w:pPr>
        <w:pStyle w:val="ListParagraph"/>
        <w:spacing w:before="120" w:after="120"/>
        <w:ind w:left="0"/>
        <w:contextualSpacing w:val="0"/>
        <w:rPr>
          <w:rFonts w:ascii="Arial" w:hAnsi="Arial" w:cs="Arial"/>
          <w:sz w:val="20"/>
          <w:szCs w:val="20"/>
        </w:rPr>
      </w:pPr>
      <w:r>
        <w:rPr>
          <w:rFonts w:ascii="Arial" w:hAnsi="Arial" w:cs="Arial"/>
          <w:sz w:val="20"/>
          <w:szCs w:val="20"/>
        </w:rPr>
        <w:t xml:space="preserve">The business structure, including </w:t>
      </w:r>
      <w:r w:rsidR="00383CEB">
        <w:rPr>
          <w:rFonts w:ascii="Arial" w:hAnsi="Arial" w:cs="Arial"/>
          <w:sz w:val="20"/>
          <w:szCs w:val="20"/>
        </w:rPr>
        <w:t xml:space="preserve">any related entities, </w:t>
      </w:r>
      <w:r>
        <w:rPr>
          <w:rFonts w:ascii="Arial" w:hAnsi="Arial" w:cs="Arial"/>
          <w:sz w:val="20"/>
          <w:szCs w:val="20"/>
        </w:rPr>
        <w:t>family trusts and trustee companies</w:t>
      </w:r>
      <w:r w:rsidR="00383CEB">
        <w:rPr>
          <w:rFonts w:ascii="Arial" w:hAnsi="Arial" w:cs="Arial"/>
          <w:sz w:val="20"/>
          <w:szCs w:val="20"/>
        </w:rPr>
        <w:t xml:space="preserve"> as</w:t>
      </w:r>
      <w:r>
        <w:rPr>
          <w:rFonts w:ascii="Arial" w:hAnsi="Arial" w:cs="Arial"/>
          <w:sz w:val="20"/>
          <w:szCs w:val="20"/>
        </w:rPr>
        <w:t xml:space="preserve"> visualised in the following diagram:</w:t>
      </w:r>
    </w:p>
    <w:tbl>
      <w:tblPr>
        <w:tblStyle w:val="TableGrid"/>
        <w:tblW w:w="0" w:type="auto"/>
        <w:tblLook w:val="04A0" w:firstRow="1" w:lastRow="0" w:firstColumn="1" w:lastColumn="0" w:noHBand="0" w:noVBand="1"/>
      </w:tblPr>
      <w:tblGrid>
        <w:gridCol w:w="9628"/>
      </w:tblGrid>
      <w:tr w:rsidR="00AB09F6" w14:paraId="067A324C" w14:textId="77777777" w:rsidTr="00815D77">
        <w:trPr>
          <w:trHeight w:val="6630"/>
        </w:trPr>
        <w:tc>
          <w:tcPr>
            <w:tcW w:w="9628" w:type="dxa"/>
          </w:tcPr>
          <w:p w14:paraId="2F734457" w14:textId="77777777" w:rsidR="00AB09F6" w:rsidRDefault="00AB09F6" w:rsidP="00632C16">
            <w:pPr>
              <w:rPr>
                <w:rFonts w:ascii="Arial" w:hAnsi="Arial" w:cs="Arial"/>
                <w:sz w:val="20"/>
                <w:szCs w:val="20"/>
              </w:rPr>
            </w:pPr>
          </w:p>
          <w:p w14:paraId="74119412" w14:textId="77777777" w:rsidR="000D1B17" w:rsidRDefault="000D1B17" w:rsidP="00632C16">
            <w:pPr>
              <w:rPr>
                <w:rFonts w:ascii="Arial" w:hAnsi="Arial" w:cs="Arial"/>
                <w:sz w:val="20"/>
                <w:szCs w:val="20"/>
              </w:rPr>
            </w:pPr>
          </w:p>
          <w:p w14:paraId="616A67E7" w14:textId="77777777" w:rsidR="000D1B17" w:rsidRDefault="000D1B17" w:rsidP="00632C16">
            <w:pPr>
              <w:rPr>
                <w:rFonts w:ascii="Arial" w:hAnsi="Arial" w:cs="Arial"/>
                <w:sz w:val="20"/>
                <w:szCs w:val="20"/>
              </w:rPr>
            </w:pPr>
          </w:p>
          <w:p w14:paraId="4A210260" w14:textId="77777777" w:rsidR="000D1B17" w:rsidRDefault="000D1B17" w:rsidP="00632C16">
            <w:pPr>
              <w:rPr>
                <w:rFonts w:ascii="Arial" w:hAnsi="Arial" w:cs="Arial"/>
                <w:sz w:val="20"/>
                <w:szCs w:val="20"/>
              </w:rPr>
            </w:pPr>
          </w:p>
          <w:p w14:paraId="6F650792" w14:textId="77777777" w:rsidR="000D1B17" w:rsidRDefault="000D1B17" w:rsidP="00632C16">
            <w:pPr>
              <w:rPr>
                <w:rFonts w:ascii="Arial" w:hAnsi="Arial" w:cs="Arial"/>
                <w:sz w:val="20"/>
                <w:szCs w:val="20"/>
              </w:rPr>
            </w:pPr>
          </w:p>
          <w:p w14:paraId="11E05F0F" w14:textId="77777777" w:rsidR="000D1B17" w:rsidRDefault="000D1B17" w:rsidP="00632C16">
            <w:pPr>
              <w:rPr>
                <w:rFonts w:ascii="Arial" w:hAnsi="Arial" w:cs="Arial"/>
                <w:sz w:val="20"/>
                <w:szCs w:val="20"/>
              </w:rPr>
            </w:pPr>
          </w:p>
          <w:p w14:paraId="67AB6F08" w14:textId="77777777" w:rsidR="000D1B17" w:rsidRDefault="000D1B17" w:rsidP="00632C16">
            <w:pPr>
              <w:rPr>
                <w:rFonts w:ascii="Arial" w:hAnsi="Arial" w:cs="Arial"/>
                <w:sz w:val="20"/>
                <w:szCs w:val="20"/>
              </w:rPr>
            </w:pPr>
          </w:p>
          <w:p w14:paraId="36CF62AB" w14:textId="77777777" w:rsidR="000D1B17" w:rsidRDefault="000D1B17" w:rsidP="00632C16">
            <w:pPr>
              <w:rPr>
                <w:rFonts w:ascii="Arial" w:hAnsi="Arial" w:cs="Arial"/>
                <w:sz w:val="20"/>
                <w:szCs w:val="20"/>
              </w:rPr>
            </w:pPr>
          </w:p>
          <w:p w14:paraId="4D090F04" w14:textId="77777777" w:rsidR="000D1B17" w:rsidRDefault="000D1B17" w:rsidP="00632C16">
            <w:pPr>
              <w:rPr>
                <w:rFonts w:ascii="Arial" w:hAnsi="Arial" w:cs="Arial"/>
                <w:sz w:val="20"/>
                <w:szCs w:val="20"/>
              </w:rPr>
            </w:pPr>
          </w:p>
          <w:p w14:paraId="6F91DE92" w14:textId="77777777" w:rsidR="000D1B17" w:rsidRDefault="000D1B17" w:rsidP="00632C16">
            <w:pPr>
              <w:rPr>
                <w:rFonts w:ascii="Arial" w:hAnsi="Arial" w:cs="Arial"/>
                <w:sz w:val="20"/>
                <w:szCs w:val="20"/>
              </w:rPr>
            </w:pPr>
          </w:p>
          <w:p w14:paraId="4A148A3D" w14:textId="77777777" w:rsidR="000D1B17" w:rsidRDefault="000D1B17" w:rsidP="00632C16">
            <w:pPr>
              <w:rPr>
                <w:rFonts w:ascii="Arial" w:hAnsi="Arial" w:cs="Arial"/>
                <w:sz w:val="20"/>
                <w:szCs w:val="20"/>
              </w:rPr>
            </w:pPr>
          </w:p>
          <w:p w14:paraId="1108221A" w14:textId="77777777" w:rsidR="000D1B17" w:rsidRDefault="000D1B17" w:rsidP="00632C16">
            <w:pPr>
              <w:rPr>
                <w:rFonts w:ascii="Arial" w:hAnsi="Arial" w:cs="Arial"/>
                <w:sz w:val="20"/>
                <w:szCs w:val="20"/>
              </w:rPr>
            </w:pPr>
          </w:p>
          <w:p w14:paraId="0010EE0E" w14:textId="77777777" w:rsidR="000D1B17" w:rsidRDefault="000D1B17" w:rsidP="00632C16">
            <w:pPr>
              <w:rPr>
                <w:rFonts w:ascii="Arial" w:hAnsi="Arial" w:cs="Arial"/>
                <w:sz w:val="20"/>
                <w:szCs w:val="20"/>
              </w:rPr>
            </w:pPr>
          </w:p>
          <w:p w14:paraId="248941D0" w14:textId="77777777" w:rsidR="000D1B17" w:rsidRDefault="000D1B17" w:rsidP="00632C16">
            <w:pPr>
              <w:rPr>
                <w:rFonts w:ascii="Arial" w:hAnsi="Arial" w:cs="Arial"/>
                <w:sz w:val="20"/>
                <w:szCs w:val="20"/>
              </w:rPr>
            </w:pPr>
          </w:p>
          <w:p w14:paraId="40AEA147" w14:textId="77777777" w:rsidR="000D1B17" w:rsidRDefault="000D1B17" w:rsidP="00632C16">
            <w:pPr>
              <w:rPr>
                <w:rFonts w:ascii="Arial" w:hAnsi="Arial" w:cs="Arial"/>
                <w:sz w:val="20"/>
                <w:szCs w:val="20"/>
              </w:rPr>
            </w:pPr>
          </w:p>
          <w:p w14:paraId="066E0AAC" w14:textId="77777777" w:rsidR="000D1B17" w:rsidRDefault="000D1B17" w:rsidP="00632C16">
            <w:pPr>
              <w:rPr>
                <w:rFonts w:ascii="Arial" w:hAnsi="Arial" w:cs="Arial"/>
                <w:sz w:val="20"/>
                <w:szCs w:val="20"/>
              </w:rPr>
            </w:pPr>
          </w:p>
          <w:p w14:paraId="469C0ED9" w14:textId="77777777" w:rsidR="000D1B17" w:rsidRDefault="000D1B17" w:rsidP="00632C16">
            <w:pPr>
              <w:rPr>
                <w:rFonts w:ascii="Arial" w:hAnsi="Arial" w:cs="Arial"/>
                <w:sz w:val="20"/>
                <w:szCs w:val="20"/>
              </w:rPr>
            </w:pPr>
          </w:p>
          <w:p w14:paraId="6BF274AB" w14:textId="77777777" w:rsidR="000D1B17" w:rsidRDefault="000D1B17" w:rsidP="00632C16">
            <w:pPr>
              <w:rPr>
                <w:rFonts w:ascii="Arial" w:hAnsi="Arial" w:cs="Arial"/>
                <w:sz w:val="20"/>
                <w:szCs w:val="20"/>
              </w:rPr>
            </w:pPr>
          </w:p>
          <w:p w14:paraId="4F72BC28" w14:textId="77777777" w:rsidR="000D1B17" w:rsidRDefault="000D1B17" w:rsidP="00632C16">
            <w:pPr>
              <w:rPr>
                <w:rFonts w:ascii="Arial" w:hAnsi="Arial" w:cs="Arial"/>
                <w:sz w:val="20"/>
                <w:szCs w:val="20"/>
              </w:rPr>
            </w:pPr>
          </w:p>
          <w:p w14:paraId="7FA92411" w14:textId="77777777" w:rsidR="000D1B17" w:rsidRDefault="000D1B17" w:rsidP="00632C16">
            <w:pPr>
              <w:rPr>
                <w:rFonts w:ascii="Arial" w:hAnsi="Arial" w:cs="Arial"/>
                <w:sz w:val="20"/>
                <w:szCs w:val="20"/>
              </w:rPr>
            </w:pPr>
          </w:p>
          <w:p w14:paraId="16D9A2B4" w14:textId="77777777" w:rsidR="000D1B17" w:rsidRDefault="000D1B17" w:rsidP="00632C16">
            <w:pPr>
              <w:rPr>
                <w:rFonts w:ascii="Arial" w:hAnsi="Arial" w:cs="Arial"/>
                <w:sz w:val="20"/>
                <w:szCs w:val="20"/>
              </w:rPr>
            </w:pPr>
          </w:p>
          <w:p w14:paraId="3643970D" w14:textId="77777777" w:rsidR="000D1B17" w:rsidRDefault="000D1B17" w:rsidP="00632C16">
            <w:pPr>
              <w:rPr>
                <w:rFonts w:ascii="Arial" w:hAnsi="Arial" w:cs="Arial"/>
                <w:sz w:val="20"/>
                <w:szCs w:val="20"/>
              </w:rPr>
            </w:pPr>
          </w:p>
          <w:p w14:paraId="5A06A862" w14:textId="77777777" w:rsidR="000D1B17" w:rsidRDefault="000D1B17" w:rsidP="00632C16">
            <w:pPr>
              <w:rPr>
                <w:rFonts w:ascii="Arial" w:hAnsi="Arial" w:cs="Arial"/>
                <w:sz w:val="20"/>
                <w:szCs w:val="20"/>
              </w:rPr>
            </w:pPr>
          </w:p>
          <w:p w14:paraId="4C76AF90" w14:textId="77777777" w:rsidR="000D1B17" w:rsidRDefault="000D1B17" w:rsidP="00632C16">
            <w:pPr>
              <w:rPr>
                <w:rFonts w:ascii="Arial" w:hAnsi="Arial" w:cs="Arial"/>
                <w:sz w:val="20"/>
                <w:szCs w:val="20"/>
              </w:rPr>
            </w:pPr>
          </w:p>
          <w:p w14:paraId="0039F9BD" w14:textId="77777777" w:rsidR="000D1B17" w:rsidRDefault="000D1B17" w:rsidP="00632C16">
            <w:pPr>
              <w:rPr>
                <w:rFonts w:ascii="Arial" w:hAnsi="Arial" w:cs="Arial"/>
                <w:sz w:val="20"/>
                <w:szCs w:val="20"/>
              </w:rPr>
            </w:pPr>
          </w:p>
          <w:p w14:paraId="4B2E73A5" w14:textId="77777777" w:rsidR="000D1B17" w:rsidRDefault="000D1B17" w:rsidP="00632C16">
            <w:pPr>
              <w:rPr>
                <w:rFonts w:ascii="Arial" w:hAnsi="Arial" w:cs="Arial"/>
                <w:sz w:val="20"/>
                <w:szCs w:val="20"/>
              </w:rPr>
            </w:pPr>
          </w:p>
          <w:p w14:paraId="50174C52" w14:textId="77777777" w:rsidR="000D1B17" w:rsidRDefault="000D1B17" w:rsidP="00632C16">
            <w:pPr>
              <w:rPr>
                <w:rFonts w:ascii="Arial" w:hAnsi="Arial" w:cs="Arial"/>
                <w:sz w:val="20"/>
                <w:szCs w:val="20"/>
              </w:rPr>
            </w:pPr>
          </w:p>
          <w:p w14:paraId="28D7C3AD" w14:textId="77777777" w:rsidR="000D1B17" w:rsidRDefault="000D1B17" w:rsidP="00632C16">
            <w:pPr>
              <w:rPr>
                <w:rFonts w:ascii="Arial" w:hAnsi="Arial" w:cs="Arial"/>
                <w:sz w:val="20"/>
                <w:szCs w:val="20"/>
              </w:rPr>
            </w:pPr>
          </w:p>
          <w:p w14:paraId="787A8E2C" w14:textId="77777777" w:rsidR="000D1B17" w:rsidRDefault="000D1B17" w:rsidP="00632C16">
            <w:pPr>
              <w:rPr>
                <w:rFonts w:ascii="Arial" w:hAnsi="Arial" w:cs="Arial"/>
                <w:sz w:val="20"/>
                <w:szCs w:val="20"/>
              </w:rPr>
            </w:pPr>
          </w:p>
          <w:p w14:paraId="10AD3562" w14:textId="77777777" w:rsidR="000D1B17" w:rsidRDefault="000D1B17" w:rsidP="00632C16">
            <w:pPr>
              <w:rPr>
                <w:rFonts w:ascii="Arial" w:hAnsi="Arial" w:cs="Arial"/>
                <w:sz w:val="20"/>
                <w:szCs w:val="20"/>
              </w:rPr>
            </w:pPr>
          </w:p>
          <w:p w14:paraId="5FE5ACC4" w14:textId="77777777" w:rsidR="000D1B17" w:rsidRDefault="000D1B17" w:rsidP="00632C16">
            <w:pPr>
              <w:rPr>
                <w:rFonts w:ascii="Arial" w:hAnsi="Arial" w:cs="Arial"/>
                <w:sz w:val="20"/>
                <w:szCs w:val="20"/>
              </w:rPr>
            </w:pPr>
          </w:p>
          <w:p w14:paraId="0921D5F0" w14:textId="77777777" w:rsidR="000D1B17" w:rsidRDefault="000D1B17" w:rsidP="00632C16">
            <w:pPr>
              <w:rPr>
                <w:rFonts w:ascii="Arial" w:hAnsi="Arial" w:cs="Arial"/>
                <w:sz w:val="20"/>
                <w:szCs w:val="20"/>
              </w:rPr>
            </w:pPr>
          </w:p>
          <w:p w14:paraId="72191FE4" w14:textId="77777777" w:rsidR="000D1B17" w:rsidRDefault="000D1B17" w:rsidP="00632C16">
            <w:pPr>
              <w:rPr>
                <w:rFonts w:ascii="Arial" w:hAnsi="Arial" w:cs="Arial"/>
                <w:sz w:val="20"/>
                <w:szCs w:val="20"/>
              </w:rPr>
            </w:pPr>
          </w:p>
          <w:p w14:paraId="48E96783" w14:textId="77777777" w:rsidR="000D1B17" w:rsidRDefault="000D1B17" w:rsidP="00632C16">
            <w:pPr>
              <w:rPr>
                <w:rFonts w:ascii="Arial" w:hAnsi="Arial" w:cs="Arial"/>
                <w:sz w:val="20"/>
                <w:szCs w:val="20"/>
              </w:rPr>
            </w:pPr>
          </w:p>
          <w:p w14:paraId="3D34E5D4" w14:textId="77777777" w:rsidR="000D1B17" w:rsidRDefault="000D1B17" w:rsidP="00632C16">
            <w:pPr>
              <w:rPr>
                <w:rFonts w:ascii="Arial" w:hAnsi="Arial" w:cs="Arial"/>
                <w:sz w:val="20"/>
                <w:szCs w:val="20"/>
              </w:rPr>
            </w:pPr>
          </w:p>
          <w:p w14:paraId="3161DCAB" w14:textId="77777777" w:rsidR="000D1B17" w:rsidRDefault="000D1B17" w:rsidP="00632C16">
            <w:pPr>
              <w:rPr>
                <w:rFonts w:ascii="Arial" w:hAnsi="Arial" w:cs="Arial"/>
                <w:sz w:val="20"/>
                <w:szCs w:val="20"/>
              </w:rPr>
            </w:pPr>
          </w:p>
          <w:p w14:paraId="125B601E" w14:textId="77777777" w:rsidR="000D1B17" w:rsidRDefault="000D1B17" w:rsidP="00632C16">
            <w:pPr>
              <w:rPr>
                <w:rFonts w:ascii="Arial" w:hAnsi="Arial" w:cs="Arial"/>
                <w:sz w:val="20"/>
                <w:szCs w:val="20"/>
              </w:rPr>
            </w:pPr>
          </w:p>
          <w:p w14:paraId="56832A20" w14:textId="77777777" w:rsidR="000D1B17" w:rsidRDefault="000D1B17" w:rsidP="00632C16">
            <w:pPr>
              <w:rPr>
                <w:rFonts w:ascii="Arial" w:hAnsi="Arial" w:cs="Arial"/>
                <w:sz w:val="20"/>
                <w:szCs w:val="20"/>
              </w:rPr>
            </w:pPr>
          </w:p>
          <w:p w14:paraId="00F3F58E" w14:textId="77777777" w:rsidR="000D1B17" w:rsidRDefault="000D1B17" w:rsidP="00632C16">
            <w:pPr>
              <w:rPr>
                <w:rFonts w:ascii="Arial" w:hAnsi="Arial" w:cs="Arial"/>
                <w:sz w:val="20"/>
                <w:szCs w:val="20"/>
              </w:rPr>
            </w:pPr>
          </w:p>
          <w:p w14:paraId="2A1FF997" w14:textId="77777777" w:rsidR="000D1B17" w:rsidRDefault="000D1B17" w:rsidP="00632C16">
            <w:pPr>
              <w:rPr>
                <w:rFonts w:ascii="Arial" w:hAnsi="Arial" w:cs="Arial"/>
                <w:sz w:val="20"/>
                <w:szCs w:val="20"/>
              </w:rPr>
            </w:pPr>
          </w:p>
          <w:p w14:paraId="27B6E7C1" w14:textId="77777777" w:rsidR="000D1B17" w:rsidRDefault="000D1B17" w:rsidP="00632C16">
            <w:pPr>
              <w:rPr>
                <w:rFonts w:ascii="Arial" w:hAnsi="Arial" w:cs="Arial"/>
                <w:sz w:val="20"/>
                <w:szCs w:val="20"/>
              </w:rPr>
            </w:pPr>
          </w:p>
          <w:p w14:paraId="2EE5AA8C" w14:textId="77777777" w:rsidR="000D1B17" w:rsidRDefault="000D1B17" w:rsidP="00632C16">
            <w:pPr>
              <w:rPr>
                <w:rFonts w:ascii="Arial" w:hAnsi="Arial" w:cs="Arial"/>
                <w:sz w:val="20"/>
                <w:szCs w:val="20"/>
              </w:rPr>
            </w:pPr>
          </w:p>
          <w:p w14:paraId="3BCC8D5F" w14:textId="77777777" w:rsidR="000D1B17" w:rsidRDefault="000D1B17" w:rsidP="00632C16">
            <w:pPr>
              <w:rPr>
                <w:rFonts w:ascii="Arial" w:hAnsi="Arial" w:cs="Arial"/>
                <w:sz w:val="20"/>
                <w:szCs w:val="20"/>
              </w:rPr>
            </w:pPr>
          </w:p>
          <w:p w14:paraId="315842CD" w14:textId="77777777" w:rsidR="000D1B17" w:rsidRDefault="000D1B17" w:rsidP="00632C16">
            <w:pPr>
              <w:rPr>
                <w:rFonts w:ascii="Arial" w:hAnsi="Arial" w:cs="Arial"/>
                <w:sz w:val="20"/>
                <w:szCs w:val="20"/>
              </w:rPr>
            </w:pPr>
          </w:p>
          <w:p w14:paraId="220786FE" w14:textId="77777777" w:rsidR="000D1B17" w:rsidRDefault="000D1B17" w:rsidP="00632C16">
            <w:pPr>
              <w:rPr>
                <w:rFonts w:ascii="Arial" w:hAnsi="Arial" w:cs="Arial"/>
                <w:sz w:val="20"/>
                <w:szCs w:val="20"/>
              </w:rPr>
            </w:pPr>
          </w:p>
          <w:p w14:paraId="15D293EB" w14:textId="77777777" w:rsidR="000D1B17" w:rsidRDefault="000D1B17" w:rsidP="00632C16">
            <w:pPr>
              <w:rPr>
                <w:rFonts w:ascii="Arial" w:hAnsi="Arial" w:cs="Arial"/>
                <w:sz w:val="20"/>
                <w:szCs w:val="20"/>
              </w:rPr>
            </w:pPr>
          </w:p>
          <w:p w14:paraId="4A816973" w14:textId="77777777" w:rsidR="000D1B17" w:rsidRDefault="000D1B17" w:rsidP="00632C16">
            <w:pPr>
              <w:rPr>
                <w:rFonts w:ascii="Arial" w:hAnsi="Arial" w:cs="Arial"/>
                <w:sz w:val="20"/>
                <w:szCs w:val="20"/>
              </w:rPr>
            </w:pPr>
          </w:p>
          <w:p w14:paraId="61B73AC4" w14:textId="77777777" w:rsidR="000D1B17" w:rsidRDefault="000D1B17" w:rsidP="00632C16">
            <w:pPr>
              <w:rPr>
                <w:rFonts w:ascii="Arial" w:hAnsi="Arial" w:cs="Arial"/>
                <w:sz w:val="20"/>
                <w:szCs w:val="20"/>
              </w:rPr>
            </w:pPr>
          </w:p>
          <w:p w14:paraId="4D5650D0" w14:textId="77777777" w:rsidR="000D1B17" w:rsidRDefault="000D1B17" w:rsidP="00632C16">
            <w:pPr>
              <w:rPr>
                <w:rFonts w:ascii="Arial" w:hAnsi="Arial" w:cs="Arial"/>
                <w:sz w:val="20"/>
                <w:szCs w:val="20"/>
              </w:rPr>
            </w:pPr>
          </w:p>
          <w:p w14:paraId="03670CB7" w14:textId="77777777" w:rsidR="000D1B17" w:rsidRDefault="000D1B17" w:rsidP="00632C16">
            <w:pPr>
              <w:rPr>
                <w:rFonts w:ascii="Arial" w:hAnsi="Arial" w:cs="Arial"/>
                <w:sz w:val="20"/>
                <w:szCs w:val="20"/>
              </w:rPr>
            </w:pPr>
          </w:p>
          <w:p w14:paraId="235F7118" w14:textId="77777777" w:rsidR="000D1B17" w:rsidRDefault="000D1B17" w:rsidP="00632C16">
            <w:pPr>
              <w:rPr>
                <w:rFonts w:ascii="Arial" w:hAnsi="Arial" w:cs="Arial"/>
                <w:sz w:val="20"/>
                <w:szCs w:val="20"/>
              </w:rPr>
            </w:pPr>
          </w:p>
          <w:p w14:paraId="1F826A6E" w14:textId="77777777" w:rsidR="000D1B17" w:rsidRDefault="000D1B17" w:rsidP="00632C16">
            <w:pPr>
              <w:rPr>
                <w:rFonts w:ascii="Arial" w:hAnsi="Arial" w:cs="Arial"/>
                <w:sz w:val="20"/>
                <w:szCs w:val="20"/>
              </w:rPr>
            </w:pPr>
          </w:p>
          <w:p w14:paraId="6939C717" w14:textId="77777777" w:rsidR="000D1B17" w:rsidRDefault="000D1B17" w:rsidP="00632C16">
            <w:pPr>
              <w:rPr>
                <w:rFonts w:ascii="Arial" w:hAnsi="Arial" w:cs="Arial"/>
                <w:sz w:val="20"/>
                <w:szCs w:val="20"/>
              </w:rPr>
            </w:pPr>
          </w:p>
          <w:p w14:paraId="6897A1FB" w14:textId="77777777" w:rsidR="000D1B17" w:rsidRDefault="000D1B17" w:rsidP="00632C16">
            <w:pPr>
              <w:rPr>
                <w:rFonts w:ascii="Arial" w:hAnsi="Arial" w:cs="Arial"/>
                <w:sz w:val="20"/>
                <w:szCs w:val="20"/>
              </w:rPr>
            </w:pPr>
          </w:p>
          <w:p w14:paraId="40227F4B" w14:textId="77777777" w:rsidR="000D1B17" w:rsidRDefault="000D1B17" w:rsidP="00632C16">
            <w:pPr>
              <w:rPr>
                <w:rFonts w:ascii="Arial" w:hAnsi="Arial" w:cs="Arial"/>
                <w:sz w:val="20"/>
                <w:szCs w:val="20"/>
              </w:rPr>
            </w:pPr>
          </w:p>
        </w:tc>
      </w:tr>
    </w:tbl>
    <w:p w14:paraId="566F9F86" w14:textId="706E954E" w:rsidR="00AB09F6" w:rsidRDefault="00AB09F6">
      <w:pPr>
        <w:rPr>
          <w:rFonts w:ascii="Arial" w:hAnsi="Arial" w:cs="Arial"/>
          <w:sz w:val="20"/>
          <w:szCs w:val="20"/>
        </w:rPr>
      </w:pPr>
    </w:p>
    <w:p w14:paraId="1347BD6F" w14:textId="6B9BF960" w:rsidR="00AB09F6" w:rsidRPr="007D1B59" w:rsidRDefault="002A042D" w:rsidP="002A042D">
      <w:pPr>
        <w:pStyle w:val="Affinia2"/>
      </w:pPr>
      <w:r>
        <w:t>Financial Position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0"/>
        <w:gridCol w:w="3322"/>
        <w:gridCol w:w="2836"/>
      </w:tblGrid>
      <w:tr w:rsidR="00386E6D" w:rsidRPr="00C07765" w14:paraId="2D510A63" w14:textId="77777777" w:rsidTr="00386E6D">
        <w:trPr>
          <w:trHeight w:hRule="exact" w:val="340"/>
        </w:trPr>
        <w:tc>
          <w:tcPr>
            <w:tcW w:w="1802" w:type="pct"/>
            <w:shd w:val="clear" w:color="auto" w:fill="000000"/>
            <w:vAlign w:val="center"/>
          </w:tcPr>
          <w:p w14:paraId="018B59D1" w14:textId="59BACF4F" w:rsidR="00386E6D" w:rsidRPr="00C07765" w:rsidRDefault="00386E6D" w:rsidP="00386E6D">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Asset</w:t>
            </w:r>
            <w:r w:rsidR="002A042D">
              <w:rPr>
                <w:rFonts w:ascii="Arial" w:hAnsi="Arial" w:cs="Arial"/>
                <w:b/>
                <w:color w:val="FFFFFF"/>
                <w:sz w:val="18"/>
                <w:szCs w:val="18"/>
                <w:lang w:eastAsia="zh-CN"/>
              </w:rPr>
              <w:t>s</w:t>
            </w:r>
          </w:p>
        </w:tc>
        <w:tc>
          <w:tcPr>
            <w:tcW w:w="1725" w:type="pct"/>
            <w:shd w:val="clear" w:color="auto" w:fill="000000"/>
            <w:vAlign w:val="center"/>
          </w:tcPr>
          <w:p w14:paraId="5A01669D" w14:textId="77777777" w:rsidR="00386E6D" w:rsidRPr="00C07765" w:rsidRDefault="00386E6D"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Description</w:t>
            </w:r>
          </w:p>
        </w:tc>
        <w:tc>
          <w:tcPr>
            <w:tcW w:w="1473" w:type="pct"/>
            <w:shd w:val="clear" w:color="auto" w:fill="000000"/>
            <w:vAlign w:val="center"/>
          </w:tcPr>
          <w:p w14:paraId="02CA7E04" w14:textId="3D06CD39" w:rsidR="00386E6D" w:rsidRPr="00C07765" w:rsidRDefault="00CC1EC2"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Value</w:t>
            </w:r>
          </w:p>
        </w:tc>
      </w:tr>
      <w:tr w:rsidR="00386E6D" w:rsidRPr="00C07765" w14:paraId="2DB39972" w14:textId="77777777" w:rsidTr="00386E6D">
        <w:trPr>
          <w:trHeight w:hRule="exact" w:val="340"/>
        </w:trPr>
        <w:tc>
          <w:tcPr>
            <w:tcW w:w="1802" w:type="pct"/>
            <w:shd w:val="clear" w:color="auto" w:fill="FFFFFF" w:themeFill="background1"/>
            <w:vAlign w:val="center"/>
          </w:tcPr>
          <w:p w14:paraId="190854E2" w14:textId="0B7F23F2" w:rsidR="00386E6D" w:rsidRPr="00BE36F7" w:rsidRDefault="00386E6D" w:rsidP="00386E6D">
            <w:pPr>
              <w:spacing w:after="0" w:line="240" w:lineRule="auto"/>
              <w:rPr>
                <w:rFonts w:ascii="Arial" w:hAnsi="Arial" w:cs="Arial"/>
                <w:sz w:val="18"/>
                <w:szCs w:val="18"/>
                <w:lang w:val="en-US" w:eastAsia="en-AU"/>
              </w:rPr>
            </w:pPr>
            <w:r w:rsidRPr="00BE36F7">
              <w:rPr>
                <w:rFonts w:ascii="Arial" w:hAnsi="Arial" w:cs="Arial"/>
                <w:sz w:val="18"/>
                <w:szCs w:val="18"/>
                <w:lang w:val="en-US" w:eastAsia="en-AU"/>
              </w:rPr>
              <w:t>Property</w:t>
            </w:r>
            <w:r w:rsidR="00CC1EC2">
              <w:rPr>
                <w:rFonts w:ascii="Arial" w:hAnsi="Arial" w:cs="Arial"/>
                <w:sz w:val="18"/>
                <w:szCs w:val="18"/>
                <w:lang w:val="en-US" w:eastAsia="en-AU"/>
              </w:rPr>
              <w:t xml:space="preserve"> (land and buildings)</w:t>
            </w:r>
          </w:p>
        </w:tc>
        <w:tc>
          <w:tcPr>
            <w:tcW w:w="1725" w:type="pct"/>
            <w:shd w:val="clear" w:color="auto" w:fill="FFFFFF" w:themeFill="background1"/>
            <w:vAlign w:val="center"/>
          </w:tcPr>
          <w:p w14:paraId="6FAD0F35"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5D2D4B6E" w14:textId="77777777" w:rsidR="00386E6D" w:rsidRPr="00BE36F7" w:rsidRDefault="00386E6D" w:rsidP="00386E6D">
            <w:pPr>
              <w:spacing w:after="0" w:line="240" w:lineRule="auto"/>
              <w:jc w:val="right"/>
              <w:rPr>
                <w:rFonts w:ascii="Arial" w:hAnsi="Arial" w:cs="Arial"/>
                <w:sz w:val="18"/>
                <w:szCs w:val="18"/>
                <w:lang w:val="en-US" w:eastAsia="en-AU"/>
              </w:rPr>
            </w:pPr>
          </w:p>
        </w:tc>
      </w:tr>
      <w:tr w:rsidR="00386E6D" w:rsidRPr="00C07765" w14:paraId="03E36DF1" w14:textId="77777777" w:rsidTr="00386E6D">
        <w:trPr>
          <w:trHeight w:hRule="exact" w:val="340"/>
        </w:trPr>
        <w:tc>
          <w:tcPr>
            <w:tcW w:w="1802" w:type="pct"/>
            <w:shd w:val="clear" w:color="auto" w:fill="FFFFFF" w:themeFill="background1"/>
            <w:vAlign w:val="center"/>
          </w:tcPr>
          <w:p w14:paraId="5E128620" w14:textId="77777777" w:rsidR="00386E6D" w:rsidRPr="00BE36F7" w:rsidRDefault="00386E6D" w:rsidP="00386E6D">
            <w:pPr>
              <w:spacing w:after="0" w:line="240" w:lineRule="auto"/>
              <w:rPr>
                <w:rFonts w:ascii="Arial" w:hAnsi="Arial" w:cs="Arial"/>
                <w:sz w:val="18"/>
                <w:szCs w:val="18"/>
                <w:lang w:val="en-US" w:eastAsia="en-AU"/>
              </w:rPr>
            </w:pPr>
            <w:r w:rsidRPr="00BE36F7">
              <w:rPr>
                <w:rFonts w:ascii="Arial" w:hAnsi="Arial" w:cs="Arial"/>
                <w:sz w:val="18"/>
                <w:szCs w:val="18"/>
                <w:lang w:val="en-US" w:eastAsia="en-AU"/>
              </w:rPr>
              <w:t>Stock</w:t>
            </w:r>
          </w:p>
        </w:tc>
        <w:tc>
          <w:tcPr>
            <w:tcW w:w="1725" w:type="pct"/>
            <w:shd w:val="clear" w:color="auto" w:fill="FFFFFF" w:themeFill="background1"/>
            <w:vAlign w:val="center"/>
          </w:tcPr>
          <w:p w14:paraId="07B0600E"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1461B82E" w14:textId="77777777" w:rsidR="00386E6D" w:rsidRPr="00BE36F7" w:rsidRDefault="00386E6D" w:rsidP="00386E6D">
            <w:pPr>
              <w:spacing w:after="0" w:line="240" w:lineRule="auto"/>
              <w:jc w:val="right"/>
              <w:rPr>
                <w:rFonts w:ascii="Arial" w:hAnsi="Arial" w:cs="Arial"/>
                <w:sz w:val="18"/>
                <w:szCs w:val="18"/>
                <w:lang w:val="en-US" w:eastAsia="en-AU"/>
              </w:rPr>
            </w:pPr>
          </w:p>
        </w:tc>
      </w:tr>
      <w:tr w:rsidR="00386E6D" w:rsidRPr="00C07765" w14:paraId="264CF8D1" w14:textId="77777777" w:rsidTr="00386E6D">
        <w:trPr>
          <w:trHeight w:hRule="exact" w:val="340"/>
        </w:trPr>
        <w:tc>
          <w:tcPr>
            <w:tcW w:w="1802" w:type="pct"/>
            <w:shd w:val="clear" w:color="auto" w:fill="FFFFFF" w:themeFill="background1"/>
            <w:vAlign w:val="center"/>
          </w:tcPr>
          <w:p w14:paraId="46FD76FD" w14:textId="76F5B3F9" w:rsidR="00386E6D" w:rsidRPr="00BE36F7" w:rsidRDefault="00386E6D" w:rsidP="00386E6D">
            <w:pPr>
              <w:spacing w:after="0" w:line="240" w:lineRule="auto"/>
              <w:rPr>
                <w:rFonts w:ascii="Arial" w:hAnsi="Arial" w:cs="Arial"/>
                <w:sz w:val="18"/>
                <w:szCs w:val="18"/>
                <w:lang w:val="en-US" w:eastAsia="en-AU"/>
              </w:rPr>
            </w:pPr>
            <w:r w:rsidRPr="00BE36F7">
              <w:rPr>
                <w:rFonts w:ascii="Arial" w:hAnsi="Arial" w:cs="Arial"/>
                <w:sz w:val="18"/>
                <w:szCs w:val="18"/>
                <w:lang w:val="en-US" w:eastAsia="en-AU"/>
              </w:rPr>
              <w:t>Plant/Machinery/Equipment</w:t>
            </w:r>
            <w:r w:rsidR="003A4D0A">
              <w:rPr>
                <w:rFonts w:ascii="Arial" w:hAnsi="Arial" w:cs="Arial"/>
                <w:sz w:val="18"/>
                <w:szCs w:val="18"/>
                <w:lang w:val="en-US" w:eastAsia="en-AU"/>
              </w:rPr>
              <w:t>/tools</w:t>
            </w:r>
          </w:p>
        </w:tc>
        <w:tc>
          <w:tcPr>
            <w:tcW w:w="1725" w:type="pct"/>
            <w:shd w:val="clear" w:color="auto" w:fill="FFFFFF" w:themeFill="background1"/>
            <w:vAlign w:val="center"/>
          </w:tcPr>
          <w:p w14:paraId="04CAA9D8"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6DE28674" w14:textId="77777777" w:rsidR="00386E6D" w:rsidRPr="00BE36F7" w:rsidRDefault="00386E6D" w:rsidP="00386E6D">
            <w:pPr>
              <w:spacing w:after="0" w:line="240" w:lineRule="auto"/>
              <w:jc w:val="right"/>
              <w:rPr>
                <w:rFonts w:ascii="Arial" w:hAnsi="Arial" w:cs="Arial"/>
                <w:sz w:val="18"/>
                <w:szCs w:val="18"/>
                <w:lang w:val="en-US" w:eastAsia="en-AU"/>
              </w:rPr>
            </w:pPr>
          </w:p>
        </w:tc>
      </w:tr>
      <w:tr w:rsidR="003A4D0A" w:rsidRPr="00C07765" w14:paraId="5994EEEA" w14:textId="77777777" w:rsidTr="00386E6D">
        <w:trPr>
          <w:trHeight w:hRule="exact" w:val="340"/>
        </w:trPr>
        <w:tc>
          <w:tcPr>
            <w:tcW w:w="1802" w:type="pct"/>
            <w:shd w:val="clear" w:color="auto" w:fill="FFFFFF" w:themeFill="background1"/>
            <w:vAlign w:val="center"/>
          </w:tcPr>
          <w:p w14:paraId="38E04974" w14:textId="419E74DA" w:rsidR="003A4D0A" w:rsidRPr="00BE36F7" w:rsidRDefault="003A4D0A" w:rsidP="00386E6D">
            <w:pPr>
              <w:spacing w:after="0" w:line="240" w:lineRule="auto"/>
              <w:rPr>
                <w:rFonts w:ascii="Arial" w:hAnsi="Arial" w:cs="Arial"/>
                <w:sz w:val="18"/>
                <w:szCs w:val="18"/>
                <w:lang w:val="en-US" w:eastAsia="en-AU"/>
              </w:rPr>
            </w:pPr>
            <w:r>
              <w:rPr>
                <w:rFonts w:ascii="Arial" w:hAnsi="Arial" w:cs="Arial"/>
                <w:sz w:val="18"/>
                <w:szCs w:val="18"/>
                <w:lang w:val="en-US" w:eastAsia="en-AU"/>
              </w:rPr>
              <w:t>Vehicles</w:t>
            </w:r>
          </w:p>
        </w:tc>
        <w:tc>
          <w:tcPr>
            <w:tcW w:w="1725" w:type="pct"/>
            <w:shd w:val="clear" w:color="auto" w:fill="FFFFFF" w:themeFill="background1"/>
            <w:vAlign w:val="center"/>
          </w:tcPr>
          <w:p w14:paraId="0F6EBFA2" w14:textId="77777777" w:rsidR="003A4D0A" w:rsidRPr="00C07765" w:rsidRDefault="003A4D0A"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26BA712F" w14:textId="77777777" w:rsidR="003A4D0A" w:rsidRPr="00BE36F7" w:rsidRDefault="003A4D0A" w:rsidP="00386E6D">
            <w:pPr>
              <w:spacing w:after="0" w:line="240" w:lineRule="auto"/>
              <w:jc w:val="right"/>
              <w:rPr>
                <w:rFonts w:ascii="Arial" w:hAnsi="Arial" w:cs="Arial"/>
                <w:sz w:val="18"/>
                <w:szCs w:val="18"/>
                <w:lang w:val="en-US" w:eastAsia="en-AU"/>
              </w:rPr>
            </w:pPr>
          </w:p>
        </w:tc>
      </w:tr>
      <w:tr w:rsidR="00386E6D" w:rsidRPr="00C07765" w14:paraId="3FD634F4" w14:textId="77777777" w:rsidTr="00386E6D">
        <w:trPr>
          <w:trHeight w:hRule="exact" w:val="340"/>
        </w:trPr>
        <w:tc>
          <w:tcPr>
            <w:tcW w:w="1802" w:type="pct"/>
            <w:shd w:val="clear" w:color="auto" w:fill="FFFFFF" w:themeFill="background1"/>
            <w:vAlign w:val="center"/>
          </w:tcPr>
          <w:p w14:paraId="71F23A52" w14:textId="77777777" w:rsidR="00386E6D" w:rsidRPr="00BE36F7" w:rsidRDefault="00386E6D" w:rsidP="00386E6D">
            <w:pPr>
              <w:spacing w:after="0" w:line="240" w:lineRule="auto"/>
              <w:rPr>
                <w:rFonts w:ascii="Arial" w:hAnsi="Arial" w:cs="Arial"/>
                <w:sz w:val="18"/>
                <w:szCs w:val="18"/>
                <w:lang w:val="en-US" w:eastAsia="en-AU"/>
              </w:rPr>
            </w:pPr>
            <w:r w:rsidRPr="00BE36F7">
              <w:rPr>
                <w:rFonts w:ascii="Arial" w:hAnsi="Arial" w:cs="Arial"/>
                <w:sz w:val="18"/>
                <w:szCs w:val="18"/>
                <w:lang w:val="en-US" w:eastAsia="en-AU"/>
              </w:rPr>
              <w:t>Goodwill</w:t>
            </w:r>
          </w:p>
        </w:tc>
        <w:tc>
          <w:tcPr>
            <w:tcW w:w="1725" w:type="pct"/>
            <w:shd w:val="clear" w:color="auto" w:fill="FFFFFF" w:themeFill="background1"/>
            <w:vAlign w:val="center"/>
          </w:tcPr>
          <w:p w14:paraId="74B4582B"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45A7578A" w14:textId="77777777" w:rsidR="00386E6D" w:rsidRPr="00BE36F7" w:rsidRDefault="00386E6D" w:rsidP="00386E6D">
            <w:pPr>
              <w:spacing w:after="0" w:line="240" w:lineRule="auto"/>
              <w:jc w:val="right"/>
              <w:rPr>
                <w:rFonts w:ascii="Arial" w:hAnsi="Arial" w:cs="Arial"/>
                <w:sz w:val="18"/>
                <w:szCs w:val="18"/>
                <w:lang w:val="en-US" w:eastAsia="en-AU"/>
              </w:rPr>
            </w:pPr>
          </w:p>
        </w:tc>
      </w:tr>
      <w:tr w:rsidR="00386E6D" w:rsidRPr="00C07765" w14:paraId="50A2F38B" w14:textId="77777777" w:rsidTr="00386E6D">
        <w:trPr>
          <w:trHeight w:hRule="exact" w:val="340"/>
        </w:trPr>
        <w:tc>
          <w:tcPr>
            <w:tcW w:w="1802" w:type="pct"/>
            <w:shd w:val="clear" w:color="auto" w:fill="FFFFFF" w:themeFill="background1"/>
            <w:vAlign w:val="center"/>
          </w:tcPr>
          <w:p w14:paraId="17BA5D18" w14:textId="77777777" w:rsidR="00386E6D" w:rsidRPr="00BE36F7" w:rsidRDefault="00386E6D" w:rsidP="00386E6D">
            <w:pPr>
              <w:spacing w:after="0" w:line="240" w:lineRule="auto"/>
              <w:rPr>
                <w:rFonts w:ascii="Arial" w:hAnsi="Arial" w:cs="Arial"/>
                <w:sz w:val="18"/>
                <w:szCs w:val="18"/>
                <w:lang w:val="en-US" w:eastAsia="en-AU"/>
              </w:rPr>
            </w:pPr>
            <w:r w:rsidRPr="00BE36F7">
              <w:rPr>
                <w:rFonts w:ascii="Arial" w:hAnsi="Arial" w:cs="Arial"/>
                <w:sz w:val="18"/>
                <w:szCs w:val="18"/>
                <w:lang w:val="en-US" w:eastAsia="en-AU"/>
              </w:rPr>
              <w:t>Debtors</w:t>
            </w:r>
          </w:p>
        </w:tc>
        <w:tc>
          <w:tcPr>
            <w:tcW w:w="1725" w:type="pct"/>
            <w:shd w:val="clear" w:color="auto" w:fill="FFFFFF" w:themeFill="background1"/>
            <w:vAlign w:val="center"/>
          </w:tcPr>
          <w:p w14:paraId="63921D23"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7774A320" w14:textId="77777777" w:rsidR="00386E6D" w:rsidRPr="00BE36F7" w:rsidRDefault="00386E6D" w:rsidP="00386E6D">
            <w:pPr>
              <w:spacing w:after="0" w:line="240" w:lineRule="auto"/>
              <w:jc w:val="right"/>
              <w:rPr>
                <w:rFonts w:ascii="Arial" w:hAnsi="Arial" w:cs="Arial"/>
                <w:sz w:val="18"/>
                <w:szCs w:val="18"/>
                <w:lang w:val="en-US" w:eastAsia="en-AU"/>
              </w:rPr>
            </w:pPr>
          </w:p>
        </w:tc>
      </w:tr>
      <w:tr w:rsidR="00386E6D" w:rsidRPr="00C07765" w14:paraId="6B2D9AB4" w14:textId="77777777" w:rsidTr="00386E6D">
        <w:trPr>
          <w:trHeight w:hRule="exact" w:val="340"/>
        </w:trPr>
        <w:tc>
          <w:tcPr>
            <w:tcW w:w="1802" w:type="pct"/>
            <w:shd w:val="clear" w:color="auto" w:fill="FFFFFF" w:themeFill="background1"/>
            <w:vAlign w:val="center"/>
          </w:tcPr>
          <w:p w14:paraId="1665EB26" w14:textId="77777777" w:rsidR="00386E6D" w:rsidRPr="00BE36F7" w:rsidRDefault="00386E6D" w:rsidP="00386E6D">
            <w:pPr>
              <w:spacing w:after="0" w:line="240" w:lineRule="auto"/>
              <w:rPr>
                <w:rFonts w:ascii="Arial" w:hAnsi="Arial" w:cs="Arial"/>
                <w:sz w:val="18"/>
                <w:szCs w:val="18"/>
                <w:lang w:val="en-US" w:eastAsia="en-AU"/>
              </w:rPr>
            </w:pPr>
            <w:r w:rsidRPr="00BE36F7">
              <w:rPr>
                <w:rFonts w:ascii="Arial" w:hAnsi="Arial" w:cs="Arial"/>
                <w:sz w:val="18"/>
                <w:szCs w:val="18"/>
                <w:lang w:val="en-US" w:eastAsia="en-AU"/>
              </w:rPr>
              <w:t>Loan Amounts</w:t>
            </w:r>
          </w:p>
        </w:tc>
        <w:tc>
          <w:tcPr>
            <w:tcW w:w="1725" w:type="pct"/>
            <w:shd w:val="clear" w:color="auto" w:fill="FFFFFF" w:themeFill="background1"/>
            <w:vAlign w:val="center"/>
          </w:tcPr>
          <w:p w14:paraId="5EFAC780"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55C46A44" w14:textId="77777777" w:rsidR="00386E6D" w:rsidRPr="00BE36F7" w:rsidRDefault="00386E6D" w:rsidP="00386E6D">
            <w:pPr>
              <w:spacing w:after="0" w:line="240" w:lineRule="auto"/>
              <w:jc w:val="right"/>
              <w:rPr>
                <w:rFonts w:ascii="Arial" w:hAnsi="Arial" w:cs="Arial"/>
                <w:sz w:val="18"/>
                <w:szCs w:val="18"/>
                <w:lang w:val="en-US" w:eastAsia="en-AU"/>
              </w:rPr>
            </w:pPr>
          </w:p>
        </w:tc>
      </w:tr>
      <w:tr w:rsidR="00386E6D" w:rsidRPr="00C07765" w14:paraId="25F563D0" w14:textId="77777777" w:rsidTr="00386E6D">
        <w:trPr>
          <w:trHeight w:hRule="exact" w:val="340"/>
        </w:trPr>
        <w:tc>
          <w:tcPr>
            <w:tcW w:w="1802" w:type="pct"/>
            <w:shd w:val="clear" w:color="auto" w:fill="FFFFFF" w:themeFill="background1"/>
            <w:vAlign w:val="center"/>
          </w:tcPr>
          <w:p w14:paraId="4F94C9BA" w14:textId="10928869" w:rsidR="00386E6D" w:rsidRPr="00BE36F7" w:rsidRDefault="00386E6D" w:rsidP="00386E6D">
            <w:pPr>
              <w:spacing w:after="0" w:line="240" w:lineRule="auto"/>
              <w:rPr>
                <w:rFonts w:ascii="Arial" w:hAnsi="Arial" w:cs="Arial"/>
                <w:sz w:val="18"/>
                <w:szCs w:val="18"/>
                <w:lang w:val="en-US" w:eastAsia="en-AU"/>
              </w:rPr>
            </w:pPr>
            <w:r w:rsidRPr="00BE36F7">
              <w:rPr>
                <w:rFonts w:ascii="Arial" w:hAnsi="Arial" w:cs="Arial"/>
                <w:sz w:val="18"/>
                <w:szCs w:val="18"/>
                <w:lang w:val="en-US" w:eastAsia="en-AU"/>
              </w:rPr>
              <w:t>Cash</w:t>
            </w:r>
            <w:r w:rsidR="00CC1EC2">
              <w:rPr>
                <w:rFonts w:ascii="Arial" w:hAnsi="Arial" w:cs="Arial"/>
                <w:sz w:val="18"/>
                <w:szCs w:val="18"/>
                <w:lang w:val="en-US" w:eastAsia="en-AU"/>
              </w:rPr>
              <w:t xml:space="preserve"> at bank</w:t>
            </w:r>
          </w:p>
        </w:tc>
        <w:tc>
          <w:tcPr>
            <w:tcW w:w="1725" w:type="pct"/>
            <w:shd w:val="clear" w:color="auto" w:fill="FFFFFF" w:themeFill="background1"/>
            <w:vAlign w:val="center"/>
          </w:tcPr>
          <w:p w14:paraId="1A0BB26C"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4DC8A882" w14:textId="77777777" w:rsidR="00386E6D" w:rsidRPr="00BE36F7" w:rsidRDefault="00386E6D" w:rsidP="00386E6D">
            <w:pPr>
              <w:spacing w:after="0" w:line="240" w:lineRule="auto"/>
              <w:jc w:val="right"/>
              <w:rPr>
                <w:rFonts w:ascii="Arial" w:hAnsi="Arial" w:cs="Arial"/>
                <w:sz w:val="18"/>
                <w:szCs w:val="18"/>
                <w:lang w:val="en-US" w:eastAsia="en-AU"/>
              </w:rPr>
            </w:pPr>
          </w:p>
        </w:tc>
      </w:tr>
      <w:tr w:rsidR="00386E6D" w:rsidRPr="00C07765" w14:paraId="6D42D7C9" w14:textId="77777777" w:rsidTr="00386E6D">
        <w:trPr>
          <w:trHeight w:hRule="exact" w:val="340"/>
        </w:trPr>
        <w:tc>
          <w:tcPr>
            <w:tcW w:w="1802" w:type="pct"/>
            <w:shd w:val="clear" w:color="auto" w:fill="FFFFFF" w:themeFill="background1"/>
            <w:vAlign w:val="center"/>
          </w:tcPr>
          <w:p w14:paraId="5202DB35" w14:textId="48FBC857" w:rsidR="00386E6D" w:rsidRPr="00BE36F7" w:rsidRDefault="00CC1EC2" w:rsidP="00386E6D">
            <w:pPr>
              <w:spacing w:after="0" w:line="240" w:lineRule="auto"/>
              <w:rPr>
                <w:rFonts w:ascii="Arial" w:hAnsi="Arial" w:cs="Arial"/>
                <w:sz w:val="18"/>
                <w:szCs w:val="18"/>
                <w:lang w:val="en-US" w:eastAsia="en-AU"/>
              </w:rPr>
            </w:pPr>
            <w:r>
              <w:rPr>
                <w:rFonts w:ascii="Arial" w:hAnsi="Arial" w:cs="Arial"/>
                <w:sz w:val="18"/>
                <w:szCs w:val="18"/>
                <w:lang w:val="en-US" w:eastAsia="en-AU"/>
              </w:rPr>
              <w:t>Realisable Investments</w:t>
            </w:r>
          </w:p>
        </w:tc>
        <w:tc>
          <w:tcPr>
            <w:tcW w:w="1725" w:type="pct"/>
            <w:shd w:val="clear" w:color="auto" w:fill="FFFFFF" w:themeFill="background1"/>
            <w:vAlign w:val="center"/>
          </w:tcPr>
          <w:p w14:paraId="52A06661"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6E84872E" w14:textId="77777777" w:rsidR="00386E6D" w:rsidRPr="00BE36F7" w:rsidRDefault="00386E6D" w:rsidP="00386E6D">
            <w:pPr>
              <w:spacing w:after="0" w:line="240" w:lineRule="auto"/>
              <w:jc w:val="right"/>
              <w:rPr>
                <w:rFonts w:ascii="Arial" w:hAnsi="Arial" w:cs="Arial"/>
                <w:sz w:val="18"/>
                <w:szCs w:val="18"/>
                <w:lang w:val="en-US" w:eastAsia="en-AU"/>
              </w:rPr>
            </w:pPr>
          </w:p>
        </w:tc>
      </w:tr>
      <w:tr w:rsidR="00501B07" w:rsidRPr="00C07765" w14:paraId="7105614C" w14:textId="77777777" w:rsidTr="00386E6D">
        <w:trPr>
          <w:trHeight w:hRule="exact" w:val="340"/>
        </w:trPr>
        <w:tc>
          <w:tcPr>
            <w:tcW w:w="1802" w:type="pct"/>
            <w:shd w:val="clear" w:color="auto" w:fill="FFFFFF" w:themeFill="background1"/>
            <w:vAlign w:val="center"/>
          </w:tcPr>
          <w:p w14:paraId="5B34837C" w14:textId="7672A0E2" w:rsidR="00501B07" w:rsidDel="00CC1EC2" w:rsidRDefault="00501B07" w:rsidP="00386E6D">
            <w:pPr>
              <w:spacing w:after="0" w:line="240" w:lineRule="auto"/>
              <w:rPr>
                <w:rFonts w:ascii="Arial" w:hAnsi="Arial" w:cs="Arial"/>
                <w:sz w:val="18"/>
                <w:szCs w:val="18"/>
                <w:lang w:val="en-US" w:eastAsia="en-AU"/>
              </w:rPr>
            </w:pPr>
            <w:r>
              <w:rPr>
                <w:rFonts w:ascii="Arial" w:hAnsi="Arial" w:cs="Arial"/>
                <w:sz w:val="18"/>
                <w:szCs w:val="18"/>
                <w:lang w:val="en-US" w:eastAsia="en-AU"/>
              </w:rPr>
              <w:t>Short-term Investments</w:t>
            </w:r>
          </w:p>
        </w:tc>
        <w:tc>
          <w:tcPr>
            <w:tcW w:w="1725" w:type="pct"/>
            <w:shd w:val="clear" w:color="auto" w:fill="FFFFFF" w:themeFill="background1"/>
            <w:vAlign w:val="center"/>
          </w:tcPr>
          <w:p w14:paraId="08A51793" w14:textId="77777777" w:rsidR="00501B07" w:rsidRPr="00C07765" w:rsidRDefault="00501B07"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4086089E" w14:textId="77777777" w:rsidR="00501B07" w:rsidRPr="00BE36F7" w:rsidRDefault="00501B07" w:rsidP="00386E6D">
            <w:pPr>
              <w:spacing w:after="0" w:line="240" w:lineRule="auto"/>
              <w:jc w:val="right"/>
              <w:rPr>
                <w:rFonts w:ascii="Arial" w:hAnsi="Arial" w:cs="Arial"/>
                <w:sz w:val="18"/>
                <w:szCs w:val="18"/>
                <w:lang w:val="en-US" w:eastAsia="en-AU"/>
              </w:rPr>
            </w:pPr>
          </w:p>
        </w:tc>
      </w:tr>
      <w:tr w:rsidR="00386E6D" w:rsidRPr="00C07765" w14:paraId="40052804" w14:textId="77777777" w:rsidTr="00386E6D">
        <w:trPr>
          <w:trHeight w:hRule="exact" w:val="340"/>
        </w:trPr>
        <w:tc>
          <w:tcPr>
            <w:tcW w:w="1802" w:type="pct"/>
            <w:shd w:val="clear" w:color="auto" w:fill="FFFFFF" w:themeFill="background1"/>
            <w:vAlign w:val="center"/>
          </w:tcPr>
          <w:p w14:paraId="385D1F66" w14:textId="77777777" w:rsidR="00386E6D" w:rsidRPr="00BE36F7"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Other</w:t>
            </w:r>
          </w:p>
        </w:tc>
        <w:tc>
          <w:tcPr>
            <w:tcW w:w="1725" w:type="pct"/>
            <w:shd w:val="clear" w:color="auto" w:fill="FFFFFF" w:themeFill="background1"/>
            <w:vAlign w:val="center"/>
          </w:tcPr>
          <w:p w14:paraId="678A5CC0"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421523A4" w14:textId="77777777" w:rsidR="00386E6D" w:rsidRPr="00BE36F7" w:rsidRDefault="00386E6D" w:rsidP="00386E6D">
            <w:pPr>
              <w:spacing w:after="0" w:line="240" w:lineRule="auto"/>
              <w:jc w:val="right"/>
              <w:rPr>
                <w:rFonts w:ascii="Arial" w:hAnsi="Arial" w:cs="Arial"/>
                <w:sz w:val="18"/>
                <w:szCs w:val="18"/>
                <w:lang w:val="en-US" w:eastAsia="en-AU"/>
              </w:rPr>
            </w:pPr>
          </w:p>
        </w:tc>
      </w:tr>
      <w:tr w:rsidR="00386E6D" w:rsidRPr="00C07765" w14:paraId="7F3678C3" w14:textId="77777777" w:rsidTr="00386E6D">
        <w:trPr>
          <w:trHeight w:hRule="exact" w:val="340"/>
        </w:trPr>
        <w:tc>
          <w:tcPr>
            <w:tcW w:w="1802" w:type="pct"/>
            <w:shd w:val="clear" w:color="auto" w:fill="FFFFFF" w:themeFill="background1"/>
            <w:vAlign w:val="center"/>
          </w:tcPr>
          <w:p w14:paraId="20DCE856" w14:textId="77777777" w:rsidR="00386E6D" w:rsidRPr="00BE36F7"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Other</w:t>
            </w:r>
          </w:p>
        </w:tc>
        <w:tc>
          <w:tcPr>
            <w:tcW w:w="1725" w:type="pct"/>
            <w:shd w:val="clear" w:color="auto" w:fill="FFFFFF" w:themeFill="background1"/>
            <w:vAlign w:val="center"/>
          </w:tcPr>
          <w:p w14:paraId="55C9FEA3" w14:textId="77777777" w:rsidR="00386E6D" w:rsidRPr="00C07765" w:rsidRDefault="00386E6D" w:rsidP="00386E6D">
            <w:pPr>
              <w:spacing w:after="0" w:line="240" w:lineRule="auto"/>
              <w:jc w:val="center"/>
              <w:rPr>
                <w:rFonts w:ascii="Arial" w:hAnsi="Arial" w:cs="Arial"/>
                <w:sz w:val="18"/>
                <w:szCs w:val="18"/>
                <w:lang w:val="en-US" w:eastAsia="en-AU"/>
              </w:rPr>
            </w:pPr>
          </w:p>
        </w:tc>
        <w:tc>
          <w:tcPr>
            <w:tcW w:w="1473" w:type="pct"/>
            <w:shd w:val="clear" w:color="auto" w:fill="FFFFFF" w:themeFill="background1"/>
            <w:vAlign w:val="center"/>
          </w:tcPr>
          <w:p w14:paraId="413A936C" w14:textId="77777777" w:rsidR="00386E6D" w:rsidRPr="00BE36F7" w:rsidRDefault="00386E6D" w:rsidP="00386E6D">
            <w:pPr>
              <w:spacing w:after="0" w:line="240" w:lineRule="auto"/>
              <w:jc w:val="right"/>
              <w:rPr>
                <w:rFonts w:ascii="Arial" w:hAnsi="Arial" w:cs="Arial"/>
                <w:sz w:val="18"/>
                <w:szCs w:val="18"/>
                <w:lang w:val="en-US" w:eastAsia="en-AU"/>
              </w:rPr>
            </w:pPr>
          </w:p>
        </w:tc>
      </w:tr>
      <w:tr w:rsidR="00386E6D" w:rsidRPr="00C07765" w14:paraId="1C099B7F" w14:textId="77777777" w:rsidTr="00386E6D">
        <w:trPr>
          <w:trHeight w:hRule="exact" w:val="340"/>
        </w:trPr>
        <w:tc>
          <w:tcPr>
            <w:tcW w:w="1802" w:type="pct"/>
            <w:shd w:val="clear" w:color="auto" w:fill="FFFFFF" w:themeFill="background1"/>
            <w:vAlign w:val="center"/>
          </w:tcPr>
          <w:p w14:paraId="67C3CB92" w14:textId="3EA9D21F" w:rsidR="00386E6D" w:rsidRPr="00BE36F7" w:rsidRDefault="00386E6D" w:rsidP="00386E6D">
            <w:pPr>
              <w:spacing w:after="0" w:line="240" w:lineRule="auto"/>
              <w:rPr>
                <w:rFonts w:ascii="Arial" w:hAnsi="Arial" w:cs="Arial"/>
                <w:b/>
                <w:sz w:val="18"/>
                <w:szCs w:val="18"/>
                <w:lang w:val="en-US" w:eastAsia="en-AU"/>
              </w:rPr>
            </w:pPr>
            <w:r w:rsidRPr="00BE36F7">
              <w:rPr>
                <w:rFonts w:ascii="Arial" w:hAnsi="Arial" w:cs="Arial"/>
                <w:b/>
                <w:sz w:val="18"/>
                <w:szCs w:val="18"/>
                <w:lang w:val="en-US" w:eastAsia="en-AU"/>
              </w:rPr>
              <w:t xml:space="preserve">Total </w:t>
            </w:r>
            <w:r w:rsidR="00CC1EC2">
              <w:rPr>
                <w:rFonts w:ascii="Arial" w:hAnsi="Arial" w:cs="Arial"/>
                <w:b/>
                <w:sz w:val="18"/>
                <w:szCs w:val="18"/>
                <w:lang w:val="en-US" w:eastAsia="en-AU"/>
              </w:rPr>
              <w:t xml:space="preserve">Estimated </w:t>
            </w:r>
            <w:r w:rsidRPr="00BE36F7">
              <w:rPr>
                <w:rFonts w:ascii="Arial" w:hAnsi="Arial" w:cs="Arial"/>
                <w:b/>
                <w:sz w:val="18"/>
                <w:szCs w:val="18"/>
                <w:lang w:val="en-US" w:eastAsia="en-AU"/>
              </w:rPr>
              <w:t>Assets</w:t>
            </w:r>
          </w:p>
        </w:tc>
        <w:tc>
          <w:tcPr>
            <w:tcW w:w="3198" w:type="pct"/>
            <w:gridSpan w:val="2"/>
            <w:shd w:val="clear" w:color="auto" w:fill="FFFFFF" w:themeFill="background1"/>
            <w:vAlign w:val="center"/>
          </w:tcPr>
          <w:p w14:paraId="5D658E1B" w14:textId="77777777" w:rsidR="00386E6D" w:rsidRPr="00C07765" w:rsidRDefault="00386E6D" w:rsidP="00386E6D">
            <w:pPr>
              <w:spacing w:after="0" w:line="240" w:lineRule="auto"/>
              <w:jc w:val="right"/>
              <w:rPr>
                <w:rFonts w:ascii="Arial" w:hAnsi="Arial" w:cs="Arial"/>
                <w:b/>
                <w:sz w:val="18"/>
                <w:szCs w:val="18"/>
                <w:lang w:val="en-US" w:eastAsia="en-AU"/>
              </w:rPr>
            </w:pPr>
          </w:p>
        </w:tc>
      </w:tr>
    </w:tbl>
    <w:p w14:paraId="379F0A04" w14:textId="77777777" w:rsidR="00386E6D" w:rsidRDefault="00386E6D" w:rsidP="00386E6D">
      <w:pPr>
        <w:pStyle w:val="Affinia2"/>
        <w:spacing w:after="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2498"/>
        <w:gridCol w:w="2124"/>
        <w:gridCol w:w="2122"/>
      </w:tblGrid>
      <w:tr w:rsidR="00386E6D" w:rsidRPr="00C07765" w14:paraId="663146DC" w14:textId="77777777" w:rsidTr="00386E6D">
        <w:trPr>
          <w:trHeight w:hRule="exact" w:val="340"/>
        </w:trPr>
        <w:tc>
          <w:tcPr>
            <w:tcW w:w="1498" w:type="pct"/>
            <w:shd w:val="clear" w:color="auto" w:fill="000000"/>
            <w:vAlign w:val="center"/>
          </w:tcPr>
          <w:p w14:paraId="6B4FFBBD" w14:textId="7E419A21" w:rsidR="00386E6D" w:rsidRPr="00C07765" w:rsidRDefault="00386E6D" w:rsidP="00386E6D">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Liabilit</w:t>
            </w:r>
            <w:r w:rsidR="002A042D">
              <w:rPr>
                <w:rFonts w:ascii="Arial" w:hAnsi="Arial" w:cs="Arial"/>
                <w:b/>
                <w:color w:val="FFFFFF"/>
                <w:sz w:val="18"/>
                <w:szCs w:val="18"/>
                <w:lang w:eastAsia="zh-CN"/>
              </w:rPr>
              <w:t>ies</w:t>
            </w:r>
          </w:p>
        </w:tc>
        <w:tc>
          <w:tcPr>
            <w:tcW w:w="1297" w:type="pct"/>
            <w:shd w:val="clear" w:color="auto" w:fill="000000"/>
            <w:vAlign w:val="center"/>
          </w:tcPr>
          <w:p w14:paraId="76797C04" w14:textId="77777777" w:rsidR="00386E6D" w:rsidRPr="00C07765" w:rsidRDefault="00386E6D"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Lender</w:t>
            </w:r>
          </w:p>
        </w:tc>
        <w:tc>
          <w:tcPr>
            <w:tcW w:w="1103" w:type="pct"/>
            <w:shd w:val="clear" w:color="auto" w:fill="000000"/>
            <w:vAlign w:val="center"/>
          </w:tcPr>
          <w:p w14:paraId="2D97971F" w14:textId="77777777" w:rsidR="00386E6D" w:rsidRDefault="00386E6D"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Personal Guarantee</w:t>
            </w:r>
          </w:p>
        </w:tc>
        <w:tc>
          <w:tcPr>
            <w:tcW w:w="1102" w:type="pct"/>
            <w:shd w:val="clear" w:color="auto" w:fill="000000"/>
            <w:vAlign w:val="center"/>
          </w:tcPr>
          <w:p w14:paraId="2B8D48DE" w14:textId="35C2CCBD" w:rsidR="00386E6D" w:rsidRDefault="00CC1EC2"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Value</w:t>
            </w:r>
          </w:p>
        </w:tc>
      </w:tr>
      <w:tr w:rsidR="00386E6D" w:rsidRPr="00C07765" w14:paraId="38B35143" w14:textId="77777777" w:rsidTr="00386E6D">
        <w:trPr>
          <w:trHeight w:hRule="exact" w:val="340"/>
        </w:trPr>
        <w:tc>
          <w:tcPr>
            <w:tcW w:w="1498" w:type="pct"/>
            <w:shd w:val="clear" w:color="auto" w:fill="FFFFFF" w:themeFill="background1"/>
            <w:vAlign w:val="center"/>
          </w:tcPr>
          <w:p w14:paraId="0B785A70"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Mortgage</w:t>
            </w:r>
          </w:p>
        </w:tc>
        <w:tc>
          <w:tcPr>
            <w:tcW w:w="1297" w:type="pct"/>
            <w:shd w:val="clear" w:color="auto" w:fill="FFFFFF" w:themeFill="background1"/>
            <w:vAlign w:val="center"/>
          </w:tcPr>
          <w:p w14:paraId="23323F79"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59B9D50E"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492F5A98"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C07765" w14:paraId="05FA9824" w14:textId="77777777" w:rsidTr="00386E6D">
        <w:trPr>
          <w:trHeight w:hRule="exact" w:val="340"/>
        </w:trPr>
        <w:tc>
          <w:tcPr>
            <w:tcW w:w="1498" w:type="pct"/>
            <w:shd w:val="clear" w:color="auto" w:fill="FFFFFF" w:themeFill="background1"/>
            <w:vAlign w:val="center"/>
          </w:tcPr>
          <w:p w14:paraId="52413B39" w14:textId="6087D3CC"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Loan</w:t>
            </w:r>
            <w:r w:rsidR="00CC1EC2">
              <w:rPr>
                <w:rFonts w:ascii="Arial" w:hAnsi="Arial" w:cs="Arial"/>
                <w:sz w:val="18"/>
                <w:szCs w:val="18"/>
                <w:lang w:val="en-US" w:eastAsia="en-AU"/>
              </w:rPr>
              <w:t>s</w:t>
            </w:r>
          </w:p>
        </w:tc>
        <w:tc>
          <w:tcPr>
            <w:tcW w:w="1297" w:type="pct"/>
            <w:shd w:val="clear" w:color="auto" w:fill="FFFFFF" w:themeFill="background1"/>
            <w:vAlign w:val="center"/>
          </w:tcPr>
          <w:p w14:paraId="2B89E947"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64C70E06"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4371F617" w14:textId="77777777" w:rsidR="00386E6D" w:rsidRPr="007D1B59" w:rsidRDefault="00386E6D" w:rsidP="00386E6D">
            <w:pPr>
              <w:spacing w:after="0" w:line="240" w:lineRule="auto"/>
              <w:jc w:val="right"/>
              <w:rPr>
                <w:rFonts w:ascii="Arial" w:hAnsi="Arial" w:cs="Arial"/>
                <w:sz w:val="18"/>
                <w:szCs w:val="18"/>
                <w:lang w:val="en-US" w:eastAsia="en-AU"/>
              </w:rPr>
            </w:pPr>
          </w:p>
        </w:tc>
      </w:tr>
      <w:tr w:rsidR="00CC1EC2" w:rsidRPr="00C07765" w14:paraId="251CF7B8" w14:textId="77777777" w:rsidTr="00386E6D">
        <w:trPr>
          <w:trHeight w:hRule="exact" w:val="340"/>
        </w:trPr>
        <w:tc>
          <w:tcPr>
            <w:tcW w:w="1498" w:type="pct"/>
            <w:shd w:val="clear" w:color="auto" w:fill="FFFFFF" w:themeFill="background1"/>
            <w:vAlign w:val="center"/>
          </w:tcPr>
          <w:p w14:paraId="30949A29" w14:textId="635806B6" w:rsidR="00CC1EC2" w:rsidRPr="007D1B59" w:rsidRDefault="00CC1EC2" w:rsidP="00386E6D">
            <w:pPr>
              <w:spacing w:after="0" w:line="240" w:lineRule="auto"/>
              <w:rPr>
                <w:rFonts w:ascii="Arial" w:hAnsi="Arial" w:cs="Arial"/>
                <w:sz w:val="18"/>
                <w:szCs w:val="18"/>
                <w:lang w:val="en-US" w:eastAsia="en-AU"/>
              </w:rPr>
            </w:pPr>
            <w:r>
              <w:rPr>
                <w:rFonts w:ascii="Arial" w:hAnsi="Arial" w:cs="Arial"/>
                <w:sz w:val="18"/>
                <w:szCs w:val="18"/>
                <w:lang w:val="en-US" w:eastAsia="en-AU"/>
              </w:rPr>
              <w:t>Business Loans</w:t>
            </w:r>
          </w:p>
        </w:tc>
        <w:tc>
          <w:tcPr>
            <w:tcW w:w="1297" w:type="pct"/>
            <w:shd w:val="clear" w:color="auto" w:fill="FFFFFF" w:themeFill="background1"/>
            <w:vAlign w:val="center"/>
          </w:tcPr>
          <w:p w14:paraId="4FEADC34" w14:textId="77777777" w:rsidR="00CC1EC2" w:rsidRPr="007D1B59" w:rsidRDefault="00CC1EC2"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000E9169" w14:textId="77777777" w:rsidR="00CC1EC2" w:rsidRPr="007D1B59" w:rsidRDefault="00CC1EC2"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49ED0671" w14:textId="77777777" w:rsidR="00CC1EC2" w:rsidRPr="007D1B59" w:rsidRDefault="00CC1EC2" w:rsidP="00386E6D">
            <w:pPr>
              <w:spacing w:after="0" w:line="240" w:lineRule="auto"/>
              <w:jc w:val="right"/>
              <w:rPr>
                <w:rFonts w:ascii="Arial" w:hAnsi="Arial" w:cs="Arial"/>
                <w:sz w:val="18"/>
                <w:szCs w:val="18"/>
                <w:lang w:val="en-US" w:eastAsia="en-AU"/>
              </w:rPr>
            </w:pPr>
          </w:p>
        </w:tc>
      </w:tr>
      <w:tr w:rsidR="00386E6D" w:rsidRPr="00C07765" w14:paraId="331F40D8" w14:textId="77777777" w:rsidTr="00386E6D">
        <w:trPr>
          <w:trHeight w:hRule="exact" w:val="340"/>
        </w:trPr>
        <w:tc>
          <w:tcPr>
            <w:tcW w:w="1498" w:type="pct"/>
            <w:shd w:val="clear" w:color="auto" w:fill="FFFFFF" w:themeFill="background1"/>
            <w:vAlign w:val="center"/>
          </w:tcPr>
          <w:p w14:paraId="79AB5100"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Overdraft</w:t>
            </w:r>
          </w:p>
        </w:tc>
        <w:tc>
          <w:tcPr>
            <w:tcW w:w="1297" w:type="pct"/>
            <w:shd w:val="clear" w:color="auto" w:fill="FFFFFF" w:themeFill="background1"/>
            <w:vAlign w:val="center"/>
          </w:tcPr>
          <w:p w14:paraId="3C4F687B"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4D681DB6"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2E489F97"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C07765" w14:paraId="2459C4F1" w14:textId="77777777" w:rsidTr="00386E6D">
        <w:trPr>
          <w:trHeight w:hRule="exact" w:val="340"/>
        </w:trPr>
        <w:tc>
          <w:tcPr>
            <w:tcW w:w="1498" w:type="pct"/>
            <w:shd w:val="clear" w:color="auto" w:fill="FFFFFF" w:themeFill="background1"/>
            <w:vAlign w:val="center"/>
          </w:tcPr>
          <w:p w14:paraId="510761E7"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Lease</w:t>
            </w:r>
          </w:p>
        </w:tc>
        <w:tc>
          <w:tcPr>
            <w:tcW w:w="1297" w:type="pct"/>
            <w:shd w:val="clear" w:color="auto" w:fill="FFFFFF" w:themeFill="background1"/>
            <w:vAlign w:val="center"/>
          </w:tcPr>
          <w:p w14:paraId="2343C70B"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7A37A897"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444BA084"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C07765" w14:paraId="12866C16" w14:textId="77777777" w:rsidTr="00386E6D">
        <w:trPr>
          <w:trHeight w:hRule="exact" w:val="340"/>
        </w:trPr>
        <w:tc>
          <w:tcPr>
            <w:tcW w:w="1498" w:type="pct"/>
            <w:shd w:val="clear" w:color="auto" w:fill="FFFFFF" w:themeFill="background1"/>
            <w:vAlign w:val="center"/>
          </w:tcPr>
          <w:p w14:paraId="22E514FD"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Hire Purchase</w:t>
            </w:r>
          </w:p>
        </w:tc>
        <w:tc>
          <w:tcPr>
            <w:tcW w:w="1297" w:type="pct"/>
            <w:shd w:val="clear" w:color="auto" w:fill="FFFFFF" w:themeFill="background1"/>
            <w:vAlign w:val="center"/>
          </w:tcPr>
          <w:p w14:paraId="4962F3AB"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742AC514"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27D787EE"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C07765" w14:paraId="5CC25556" w14:textId="77777777" w:rsidTr="00386E6D">
        <w:trPr>
          <w:trHeight w:hRule="exact" w:val="340"/>
        </w:trPr>
        <w:tc>
          <w:tcPr>
            <w:tcW w:w="1498" w:type="pct"/>
            <w:shd w:val="clear" w:color="auto" w:fill="FFFFFF" w:themeFill="background1"/>
            <w:vAlign w:val="center"/>
          </w:tcPr>
          <w:p w14:paraId="49ED4B6D"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Creditors</w:t>
            </w:r>
          </w:p>
        </w:tc>
        <w:tc>
          <w:tcPr>
            <w:tcW w:w="1297" w:type="pct"/>
            <w:shd w:val="clear" w:color="auto" w:fill="FFFFFF" w:themeFill="background1"/>
            <w:vAlign w:val="center"/>
          </w:tcPr>
          <w:p w14:paraId="2F7380B8"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7D1DF0CD"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00ABE023"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C07765" w14:paraId="194EFFD7" w14:textId="77777777" w:rsidTr="00386E6D">
        <w:trPr>
          <w:trHeight w:hRule="exact" w:val="340"/>
        </w:trPr>
        <w:tc>
          <w:tcPr>
            <w:tcW w:w="1498" w:type="pct"/>
            <w:shd w:val="clear" w:color="auto" w:fill="FFFFFF" w:themeFill="background1"/>
            <w:vAlign w:val="center"/>
          </w:tcPr>
          <w:p w14:paraId="2650AE0B"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Loan Accounts</w:t>
            </w:r>
          </w:p>
        </w:tc>
        <w:tc>
          <w:tcPr>
            <w:tcW w:w="1297" w:type="pct"/>
            <w:shd w:val="clear" w:color="auto" w:fill="FFFFFF" w:themeFill="background1"/>
            <w:vAlign w:val="center"/>
          </w:tcPr>
          <w:p w14:paraId="0031AD39"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0CCF134A"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7F23BE78"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C07765" w14:paraId="362F618A" w14:textId="77777777" w:rsidTr="00386E6D">
        <w:trPr>
          <w:trHeight w:hRule="exact" w:val="340"/>
        </w:trPr>
        <w:tc>
          <w:tcPr>
            <w:tcW w:w="1498" w:type="pct"/>
            <w:shd w:val="clear" w:color="auto" w:fill="FFFFFF" w:themeFill="background1"/>
            <w:vAlign w:val="center"/>
          </w:tcPr>
          <w:p w14:paraId="06B9A836" w14:textId="2B8E4796" w:rsidR="00386E6D" w:rsidRPr="007D1B59"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Other</w:t>
            </w:r>
            <w:r w:rsidR="00D42363" w:rsidRPr="00C07765">
              <w:rPr>
                <w:rFonts w:ascii="Arial" w:hAnsi="Arial" w:cs="Arial"/>
                <w:color w:val="FF0000"/>
                <w:sz w:val="18"/>
                <w:szCs w:val="18"/>
                <w:lang w:val="en-US" w:eastAsia="en-AU"/>
              </w:rPr>
              <w:t>(</w:t>
            </w:r>
            <w:r w:rsidR="00D42363">
              <w:rPr>
                <w:rFonts w:ascii="Arial" w:hAnsi="Arial" w:cs="Arial"/>
                <w:color w:val="FF0000"/>
                <w:sz w:val="18"/>
                <w:szCs w:val="18"/>
                <w:lang w:val="en-US" w:eastAsia="en-AU"/>
              </w:rPr>
              <w:t>ie loans to owner)</w:t>
            </w:r>
          </w:p>
        </w:tc>
        <w:tc>
          <w:tcPr>
            <w:tcW w:w="1297" w:type="pct"/>
            <w:shd w:val="clear" w:color="auto" w:fill="FFFFFF" w:themeFill="background1"/>
            <w:vAlign w:val="center"/>
          </w:tcPr>
          <w:p w14:paraId="1B76CF93"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3805F778"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57F391DB" w14:textId="77777777" w:rsidR="00386E6D" w:rsidRPr="007D1B59" w:rsidRDefault="00386E6D" w:rsidP="00386E6D">
            <w:pPr>
              <w:spacing w:after="0" w:line="240" w:lineRule="auto"/>
              <w:jc w:val="right"/>
              <w:rPr>
                <w:rFonts w:ascii="Arial" w:hAnsi="Arial" w:cs="Arial"/>
                <w:sz w:val="18"/>
                <w:szCs w:val="18"/>
                <w:lang w:val="en-US" w:eastAsia="en-AU"/>
              </w:rPr>
            </w:pPr>
          </w:p>
        </w:tc>
      </w:tr>
      <w:tr w:rsidR="00CC1EC2" w:rsidRPr="00C07765" w14:paraId="061EBB72" w14:textId="77777777" w:rsidTr="00CC1EC2">
        <w:trPr>
          <w:trHeight w:hRule="exact" w:val="567"/>
        </w:trPr>
        <w:tc>
          <w:tcPr>
            <w:tcW w:w="1498" w:type="pct"/>
            <w:shd w:val="clear" w:color="auto" w:fill="FFFFFF" w:themeFill="background1"/>
            <w:vAlign w:val="center"/>
          </w:tcPr>
          <w:p w14:paraId="54B72BF2" w14:textId="09B92345" w:rsidR="00CC1EC2" w:rsidRDefault="00CC1EC2" w:rsidP="00386E6D">
            <w:pPr>
              <w:spacing w:after="0" w:line="240" w:lineRule="auto"/>
              <w:rPr>
                <w:rFonts w:ascii="Arial" w:hAnsi="Arial" w:cs="Arial"/>
                <w:sz w:val="18"/>
                <w:szCs w:val="18"/>
                <w:lang w:val="en-US" w:eastAsia="en-AU"/>
              </w:rPr>
            </w:pPr>
            <w:r>
              <w:rPr>
                <w:rFonts w:ascii="Arial" w:hAnsi="Arial" w:cs="Arial"/>
                <w:sz w:val="18"/>
                <w:szCs w:val="18"/>
                <w:lang w:val="en-US" w:eastAsia="en-AU"/>
              </w:rPr>
              <w:t>Provisions (Long Service Leave/Annual Leave</w:t>
            </w:r>
            <w:r w:rsidR="003A4D0A">
              <w:rPr>
                <w:rFonts w:ascii="Arial" w:hAnsi="Arial" w:cs="Arial"/>
                <w:sz w:val="18"/>
                <w:szCs w:val="18"/>
                <w:lang w:val="en-US" w:eastAsia="en-AU"/>
              </w:rPr>
              <w:t>/ tax</w:t>
            </w:r>
            <w:r>
              <w:rPr>
                <w:rFonts w:ascii="Arial" w:hAnsi="Arial" w:cs="Arial"/>
                <w:sz w:val="18"/>
                <w:szCs w:val="18"/>
                <w:lang w:val="en-US" w:eastAsia="en-AU"/>
              </w:rPr>
              <w:t>)</w:t>
            </w:r>
          </w:p>
        </w:tc>
        <w:tc>
          <w:tcPr>
            <w:tcW w:w="1297" w:type="pct"/>
            <w:shd w:val="clear" w:color="auto" w:fill="FFFFFF" w:themeFill="background1"/>
            <w:vAlign w:val="center"/>
          </w:tcPr>
          <w:p w14:paraId="121DB3EA" w14:textId="77777777" w:rsidR="00CC1EC2" w:rsidRPr="007D1B59" w:rsidRDefault="00CC1EC2"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188BD90C" w14:textId="77777777" w:rsidR="00CC1EC2" w:rsidRPr="007D1B59" w:rsidRDefault="00CC1EC2"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48126E50" w14:textId="77777777" w:rsidR="00CC1EC2" w:rsidRPr="007D1B59" w:rsidRDefault="00CC1EC2" w:rsidP="00386E6D">
            <w:pPr>
              <w:spacing w:after="0" w:line="240" w:lineRule="auto"/>
              <w:jc w:val="right"/>
              <w:rPr>
                <w:rFonts w:ascii="Arial" w:hAnsi="Arial" w:cs="Arial"/>
                <w:sz w:val="18"/>
                <w:szCs w:val="18"/>
                <w:lang w:val="en-US" w:eastAsia="en-AU"/>
              </w:rPr>
            </w:pPr>
          </w:p>
        </w:tc>
      </w:tr>
      <w:tr w:rsidR="003A4D0A" w:rsidRPr="00C07765" w14:paraId="23195DB5" w14:textId="77777777" w:rsidTr="00386E6D">
        <w:trPr>
          <w:trHeight w:hRule="exact" w:val="340"/>
        </w:trPr>
        <w:tc>
          <w:tcPr>
            <w:tcW w:w="1498" w:type="pct"/>
            <w:shd w:val="clear" w:color="auto" w:fill="FFFFFF" w:themeFill="background1"/>
            <w:vAlign w:val="center"/>
          </w:tcPr>
          <w:p w14:paraId="5A8A88E2" w14:textId="1F2CA3BA" w:rsidR="003A4D0A" w:rsidRDefault="003A4D0A" w:rsidP="00386E6D">
            <w:pPr>
              <w:spacing w:after="0" w:line="240" w:lineRule="auto"/>
              <w:rPr>
                <w:rFonts w:ascii="Arial" w:hAnsi="Arial" w:cs="Arial"/>
                <w:sz w:val="18"/>
                <w:szCs w:val="18"/>
                <w:lang w:val="en-US" w:eastAsia="en-AU"/>
              </w:rPr>
            </w:pPr>
            <w:r>
              <w:rPr>
                <w:rFonts w:ascii="Arial" w:hAnsi="Arial" w:cs="Arial"/>
                <w:sz w:val="18"/>
                <w:szCs w:val="18"/>
                <w:lang w:val="en-US" w:eastAsia="en-AU"/>
              </w:rPr>
              <w:t>Credit Card/s</w:t>
            </w:r>
          </w:p>
        </w:tc>
        <w:tc>
          <w:tcPr>
            <w:tcW w:w="1297" w:type="pct"/>
            <w:shd w:val="clear" w:color="auto" w:fill="FFFFFF" w:themeFill="background1"/>
            <w:vAlign w:val="center"/>
          </w:tcPr>
          <w:p w14:paraId="0FB23586" w14:textId="77777777" w:rsidR="003A4D0A" w:rsidRPr="007D1B59" w:rsidRDefault="003A4D0A"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42BC0CFA" w14:textId="77777777" w:rsidR="003A4D0A" w:rsidRPr="007D1B59" w:rsidRDefault="003A4D0A"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434AAE9C" w14:textId="77777777" w:rsidR="003A4D0A" w:rsidRPr="007D1B59" w:rsidRDefault="003A4D0A" w:rsidP="00386E6D">
            <w:pPr>
              <w:spacing w:after="0" w:line="240" w:lineRule="auto"/>
              <w:jc w:val="right"/>
              <w:rPr>
                <w:rFonts w:ascii="Arial" w:hAnsi="Arial" w:cs="Arial"/>
                <w:sz w:val="18"/>
                <w:szCs w:val="18"/>
                <w:lang w:val="en-US" w:eastAsia="en-AU"/>
              </w:rPr>
            </w:pPr>
          </w:p>
        </w:tc>
      </w:tr>
      <w:tr w:rsidR="00386E6D" w:rsidRPr="00C07765" w14:paraId="482B9605" w14:textId="77777777" w:rsidTr="00386E6D">
        <w:trPr>
          <w:trHeight w:hRule="exact" w:val="340"/>
        </w:trPr>
        <w:tc>
          <w:tcPr>
            <w:tcW w:w="1498" w:type="pct"/>
            <w:shd w:val="clear" w:color="auto" w:fill="FFFFFF" w:themeFill="background1"/>
            <w:vAlign w:val="center"/>
          </w:tcPr>
          <w:p w14:paraId="52BDC2F3" w14:textId="77777777" w:rsidR="00386E6D" w:rsidRPr="007D1B59"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Other</w:t>
            </w:r>
          </w:p>
        </w:tc>
        <w:tc>
          <w:tcPr>
            <w:tcW w:w="1297" w:type="pct"/>
            <w:shd w:val="clear" w:color="auto" w:fill="FFFFFF" w:themeFill="background1"/>
            <w:vAlign w:val="center"/>
          </w:tcPr>
          <w:p w14:paraId="54ECB99F"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1899DE55"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61F326FD"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C07765" w14:paraId="1BFFC96D" w14:textId="77777777" w:rsidTr="00386E6D">
        <w:trPr>
          <w:trHeight w:hRule="exact" w:val="340"/>
        </w:trPr>
        <w:tc>
          <w:tcPr>
            <w:tcW w:w="1498" w:type="pct"/>
            <w:shd w:val="clear" w:color="auto" w:fill="FFFFFF" w:themeFill="background1"/>
            <w:vAlign w:val="center"/>
          </w:tcPr>
          <w:p w14:paraId="4B271D0D" w14:textId="77777777" w:rsidR="00386E6D" w:rsidRPr="007D1B59"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Other</w:t>
            </w:r>
          </w:p>
        </w:tc>
        <w:tc>
          <w:tcPr>
            <w:tcW w:w="1297" w:type="pct"/>
            <w:shd w:val="clear" w:color="auto" w:fill="FFFFFF" w:themeFill="background1"/>
            <w:vAlign w:val="center"/>
          </w:tcPr>
          <w:p w14:paraId="36925064"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3" w:type="pct"/>
            <w:shd w:val="clear" w:color="auto" w:fill="FFFFFF" w:themeFill="background1"/>
            <w:vAlign w:val="center"/>
          </w:tcPr>
          <w:p w14:paraId="2622EFE9" w14:textId="77777777" w:rsidR="00386E6D" w:rsidRPr="007D1B59" w:rsidRDefault="00386E6D" w:rsidP="00386E6D">
            <w:pPr>
              <w:spacing w:after="0" w:line="240" w:lineRule="auto"/>
              <w:jc w:val="center"/>
              <w:rPr>
                <w:rFonts w:ascii="Arial" w:hAnsi="Arial" w:cs="Arial"/>
                <w:sz w:val="18"/>
                <w:szCs w:val="18"/>
                <w:lang w:val="en-US" w:eastAsia="en-AU"/>
              </w:rPr>
            </w:pPr>
          </w:p>
        </w:tc>
        <w:tc>
          <w:tcPr>
            <w:tcW w:w="1102" w:type="pct"/>
            <w:shd w:val="clear" w:color="auto" w:fill="FFFFFF" w:themeFill="background1"/>
            <w:vAlign w:val="center"/>
          </w:tcPr>
          <w:p w14:paraId="255A807C"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C07765" w14:paraId="6CDA98A6" w14:textId="77777777" w:rsidTr="00386E6D">
        <w:trPr>
          <w:trHeight w:hRule="exact" w:val="340"/>
        </w:trPr>
        <w:tc>
          <w:tcPr>
            <w:tcW w:w="1498" w:type="pct"/>
            <w:shd w:val="clear" w:color="auto" w:fill="FFFFFF" w:themeFill="background1"/>
            <w:vAlign w:val="center"/>
          </w:tcPr>
          <w:p w14:paraId="3EDF0CCD" w14:textId="13EEBB51" w:rsidR="00386E6D" w:rsidRPr="007D1B59" w:rsidRDefault="00386E6D" w:rsidP="002D233C">
            <w:pPr>
              <w:spacing w:after="0" w:line="240" w:lineRule="auto"/>
              <w:rPr>
                <w:rFonts w:ascii="Arial" w:hAnsi="Arial" w:cs="Arial"/>
                <w:b/>
                <w:sz w:val="18"/>
                <w:szCs w:val="18"/>
                <w:lang w:val="en-US" w:eastAsia="en-AU"/>
              </w:rPr>
            </w:pPr>
            <w:r w:rsidRPr="007D1B59">
              <w:rPr>
                <w:rFonts w:ascii="Arial" w:hAnsi="Arial" w:cs="Arial"/>
                <w:b/>
                <w:sz w:val="18"/>
                <w:szCs w:val="18"/>
                <w:lang w:val="en-US" w:eastAsia="en-AU"/>
              </w:rPr>
              <w:t xml:space="preserve">Total </w:t>
            </w:r>
            <w:r w:rsidR="00CC1EC2">
              <w:rPr>
                <w:rFonts w:ascii="Arial" w:hAnsi="Arial" w:cs="Arial"/>
                <w:b/>
                <w:sz w:val="18"/>
                <w:szCs w:val="18"/>
                <w:lang w:val="en-US" w:eastAsia="en-AU"/>
              </w:rPr>
              <w:t xml:space="preserve">Estimated </w:t>
            </w:r>
            <w:r w:rsidR="002D233C">
              <w:rPr>
                <w:rFonts w:ascii="Arial" w:hAnsi="Arial" w:cs="Arial"/>
                <w:b/>
                <w:sz w:val="18"/>
                <w:szCs w:val="18"/>
                <w:lang w:val="en-US" w:eastAsia="en-AU"/>
              </w:rPr>
              <w:t>Liabilities</w:t>
            </w:r>
          </w:p>
        </w:tc>
        <w:tc>
          <w:tcPr>
            <w:tcW w:w="3502" w:type="pct"/>
            <w:gridSpan w:val="3"/>
            <w:shd w:val="clear" w:color="auto" w:fill="FFFFFF" w:themeFill="background1"/>
            <w:vAlign w:val="center"/>
          </w:tcPr>
          <w:p w14:paraId="0DFAE2C7" w14:textId="77777777" w:rsidR="00386E6D" w:rsidRPr="007D1B59" w:rsidRDefault="00386E6D" w:rsidP="00386E6D">
            <w:pPr>
              <w:spacing w:after="0" w:line="240" w:lineRule="auto"/>
              <w:jc w:val="right"/>
              <w:rPr>
                <w:rFonts w:ascii="Arial" w:hAnsi="Arial" w:cs="Arial"/>
                <w:b/>
                <w:sz w:val="18"/>
                <w:szCs w:val="18"/>
                <w:lang w:val="en-US" w:eastAsia="en-AU"/>
              </w:rPr>
            </w:pPr>
          </w:p>
        </w:tc>
      </w:tr>
    </w:tbl>
    <w:p w14:paraId="191F0687" w14:textId="0E13762E" w:rsidR="00E37697" w:rsidRDefault="00E37697" w:rsidP="00386E6D">
      <w:pPr>
        <w:pStyle w:val="Affinia2"/>
        <w:spacing w:after="0"/>
        <w:rPr>
          <w:rFonts w:ascii="Arial" w:hAnsi="Arial" w:cs="Arial"/>
          <w:b w:val="0"/>
          <w:sz w:val="20"/>
          <w:szCs w:val="20"/>
        </w:rPr>
      </w:pPr>
    </w:p>
    <w:p w14:paraId="1BA97298" w14:textId="77777777" w:rsidR="00E37697" w:rsidRDefault="00E37697">
      <w:pPr>
        <w:rPr>
          <w:rFonts w:ascii="Arial" w:hAnsi="Arial" w:cs="Arial"/>
          <w:sz w:val="20"/>
          <w:szCs w:val="20"/>
        </w:rPr>
      </w:pPr>
      <w:r>
        <w:rPr>
          <w:rFonts w:ascii="Arial" w:hAnsi="Arial" w:cs="Arial"/>
          <w:b/>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0"/>
        <w:gridCol w:w="4548"/>
      </w:tblGrid>
      <w:tr w:rsidR="00386E6D" w:rsidRPr="007D1B59" w14:paraId="40CF7F5E" w14:textId="77777777" w:rsidTr="00386E6D">
        <w:trPr>
          <w:trHeight w:hRule="exact" w:val="340"/>
        </w:trPr>
        <w:tc>
          <w:tcPr>
            <w:tcW w:w="2638" w:type="pct"/>
            <w:shd w:val="clear" w:color="auto" w:fill="000000"/>
            <w:vAlign w:val="center"/>
          </w:tcPr>
          <w:p w14:paraId="564A2403" w14:textId="77777777" w:rsidR="00386E6D" w:rsidRPr="007D1B59" w:rsidRDefault="00386E6D" w:rsidP="00386E6D">
            <w:pPr>
              <w:spacing w:after="0" w:line="240" w:lineRule="auto"/>
              <w:rPr>
                <w:rFonts w:ascii="Arial" w:hAnsi="Arial" w:cs="Arial"/>
                <w:b/>
                <w:sz w:val="18"/>
                <w:szCs w:val="18"/>
                <w:lang w:eastAsia="zh-CN"/>
              </w:rPr>
            </w:pPr>
            <w:r>
              <w:rPr>
                <w:rFonts w:ascii="Arial" w:hAnsi="Arial" w:cs="Arial"/>
                <w:b/>
                <w:sz w:val="18"/>
                <w:szCs w:val="18"/>
                <w:lang w:eastAsia="zh-CN"/>
              </w:rPr>
              <w:lastRenderedPageBreak/>
              <w:t xml:space="preserve">Business </w:t>
            </w:r>
            <w:r w:rsidRPr="007D1B59">
              <w:rPr>
                <w:rFonts w:ascii="Arial" w:hAnsi="Arial" w:cs="Arial"/>
                <w:b/>
                <w:sz w:val="18"/>
                <w:szCs w:val="18"/>
                <w:lang w:eastAsia="zh-CN"/>
              </w:rPr>
              <w:t>Cash Flow Position</w:t>
            </w:r>
          </w:p>
        </w:tc>
        <w:tc>
          <w:tcPr>
            <w:tcW w:w="2362" w:type="pct"/>
            <w:shd w:val="clear" w:color="auto" w:fill="000000"/>
            <w:vAlign w:val="center"/>
          </w:tcPr>
          <w:p w14:paraId="75545F0D" w14:textId="77777777" w:rsidR="00386E6D" w:rsidRPr="007D1B59" w:rsidRDefault="00386E6D" w:rsidP="00386E6D">
            <w:pPr>
              <w:spacing w:after="0" w:line="240" w:lineRule="auto"/>
              <w:jc w:val="center"/>
              <w:rPr>
                <w:rFonts w:ascii="Arial" w:hAnsi="Arial" w:cs="Arial"/>
                <w:b/>
                <w:sz w:val="18"/>
                <w:szCs w:val="18"/>
                <w:lang w:eastAsia="zh-CN"/>
              </w:rPr>
            </w:pPr>
            <w:r w:rsidRPr="007D1B59">
              <w:rPr>
                <w:rFonts w:ascii="Arial" w:hAnsi="Arial" w:cs="Arial"/>
                <w:b/>
                <w:sz w:val="18"/>
                <w:szCs w:val="18"/>
                <w:lang w:eastAsia="zh-CN"/>
              </w:rPr>
              <w:t>Annual Amount</w:t>
            </w:r>
          </w:p>
        </w:tc>
      </w:tr>
      <w:tr w:rsidR="00386E6D" w:rsidRPr="007D1B59" w14:paraId="46461B0D" w14:textId="77777777" w:rsidTr="00386E6D">
        <w:trPr>
          <w:trHeight w:hRule="exact" w:val="340"/>
        </w:trPr>
        <w:tc>
          <w:tcPr>
            <w:tcW w:w="5000" w:type="pct"/>
            <w:gridSpan w:val="2"/>
            <w:shd w:val="clear" w:color="auto" w:fill="D9D9D9" w:themeFill="background1" w:themeFillShade="D9"/>
            <w:vAlign w:val="center"/>
          </w:tcPr>
          <w:p w14:paraId="7356068C" w14:textId="77777777" w:rsidR="00386E6D" w:rsidRPr="007D1B59" w:rsidRDefault="00386E6D" w:rsidP="00386E6D">
            <w:pPr>
              <w:spacing w:after="0" w:line="240" w:lineRule="auto"/>
              <w:jc w:val="center"/>
              <w:rPr>
                <w:rFonts w:ascii="Arial" w:hAnsi="Arial" w:cs="Arial"/>
                <w:b/>
                <w:sz w:val="18"/>
                <w:szCs w:val="18"/>
                <w:lang w:val="en-US" w:eastAsia="en-AU"/>
              </w:rPr>
            </w:pPr>
            <w:r w:rsidRPr="007D1B59">
              <w:rPr>
                <w:rFonts w:ascii="Arial" w:hAnsi="Arial" w:cs="Arial"/>
                <w:b/>
                <w:sz w:val="18"/>
                <w:szCs w:val="18"/>
                <w:lang w:val="en-US" w:eastAsia="en-AU"/>
              </w:rPr>
              <w:t>Inflows</w:t>
            </w:r>
          </w:p>
        </w:tc>
      </w:tr>
      <w:tr w:rsidR="00386E6D" w:rsidRPr="007D1B59" w14:paraId="3511F2FF" w14:textId="77777777" w:rsidTr="00386E6D">
        <w:trPr>
          <w:trHeight w:hRule="exact" w:val="340"/>
        </w:trPr>
        <w:tc>
          <w:tcPr>
            <w:tcW w:w="2638" w:type="pct"/>
            <w:shd w:val="clear" w:color="auto" w:fill="FFFFFF" w:themeFill="background1"/>
            <w:vAlign w:val="center"/>
          </w:tcPr>
          <w:p w14:paraId="0A8894AC" w14:textId="0E6923A8" w:rsidR="00386E6D" w:rsidRPr="007D1B59" w:rsidRDefault="00525CE2" w:rsidP="00386E6D">
            <w:pPr>
              <w:spacing w:after="0" w:line="240" w:lineRule="auto"/>
              <w:rPr>
                <w:rFonts w:ascii="Arial" w:hAnsi="Arial" w:cs="Arial"/>
                <w:sz w:val="18"/>
                <w:szCs w:val="18"/>
                <w:lang w:val="en-US" w:eastAsia="en-AU"/>
              </w:rPr>
            </w:pPr>
            <w:r>
              <w:rPr>
                <w:rFonts w:ascii="Arial" w:hAnsi="Arial" w:cs="Arial"/>
                <w:sz w:val="18"/>
                <w:szCs w:val="18"/>
                <w:lang w:val="en-US" w:eastAsia="en-AU"/>
              </w:rPr>
              <w:t>Sales</w:t>
            </w:r>
          </w:p>
        </w:tc>
        <w:tc>
          <w:tcPr>
            <w:tcW w:w="2362" w:type="pct"/>
            <w:shd w:val="clear" w:color="auto" w:fill="FFFFFF" w:themeFill="background1"/>
            <w:vAlign w:val="center"/>
          </w:tcPr>
          <w:p w14:paraId="34BC40E2"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3731ADED" w14:textId="77777777" w:rsidTr="00386E6D">
        <w:trPr>
          <w:trHeight w:hRule="exact" w:val="340"/>
        </w:trPr>
        <w:tc>
          <w:tcPr>
            <w:tcW w:w="2638" w:type="pct"/>
            <w:shd w:val="clear" w:color="auto" w:fill="FFFFFF" w:themeFill="background1"/>
            <w:vAlign w:val="center"/>
          </w:tcPr>
          <w:p w14:paraId="0CA3F2C3" w14:textId="7289A8F6" w:rsidR="00386E6D" w:rsidRPr="007D1B59" w:rsidRDefault="00525CE2" w:rsidP="00386E6D">
            <w:pPr>
              <w:spacing w:after="0" w:line="240" w:lineRule="auto"/>
              <w:rPr>
                <w:rFonts w:ascii="Arial" w:hAnsi="Arial" w:cs="Arial"/>
                <w:sz w:val="18"/>
                <w:szCs w:val="18"/>
                <w:lang w:val="en-US" w:eastAsia="en-AU"/>
              </w:rPr>
            </w:pPr>
            <w:r>
              <w:rPr>
                <w:rFonts w:ascii="Arial" w:hAnsi="Arial" w:cs="Arial"/>
                <w:sz w:val="18"/>
                <w:szCs w:val="18"/>
                <w:lang w:val="en-US" w:eastAsia="en-AU"/>
              </w:rPr>
              <w:t>Asset Sales</w:t>
            </w:r>
          </w:p>
        </w:tc>
        <w:tc>
          <w:tcPr>
            <w:tcW w:w="2362" w:type="pct"/>
            <w:shd w:val="clear" w:color="auto" w:fill="FFFFFF" w:themeFill="background1"/>
            <w:vAlign w:val="center"/>
          </w:tcPr>
          <w:p w14:paraId="08A4D951"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14E38497" w14:textId="77777777" w:rsidTr="00386E6D">
        <w:trPr>
          <w:trHeight w:hRule="exact" w:val="340"/>
        </w:trPr>
        <w:tc>
          <w:tcPr>
            <w:tcW w:w="2638" w:type="pct"/>
            <w:shd w:val="clear" w:color="auto" w:fill="FFFFFF" w:themeFill="background1"/>
            <w:vAlign w:val="center"/>
          </w:tcPr>
          <w:p w14:paraId="07EA2B1A" w14:textId="031B8257" w:rsidR="00386E6D" w:rsidRPr="007D1B59" w:rsidRDefault="009F7F6F" w:rsidP="00386E6D">
            <w:pPr>
              <w:spacing w:after="0" w:line="240" w:lineRule="auto"/>
              <w:rPr>
                <w:rFonts w:ascii="Arial" w:hAnsi="Arial" w:cs="Arial"/>
                <w:sz w:val="18"/>
                <w:szCs w:val="18"/>
                <w:lang w:val="en-US" w:eastAsia="en-AU"/>
              </w:rPr>
            </w:pPr>
            <w:r>
              <w:rPr>
                <w:rFonts w:ascii="Arial" w:hAnsi="Arial" w:cs="Arial"/>
                <w:sz w:val="18"/>
                <w:szCs w:val="18"/>
                <w:lang w:val="en-US" w:eastAsia="en-AU"/>
              </w:rPr>
              <w:t>Debtor R</w:t>
            </w:r>
            <w:r w:rsidR="00525CE2">
              <w:rPr>
                <w:rFonts w:ascii="Arial" w:hAnsi="Arial" w:cs="Arial"/>
                <w:sz w:val="18"/>
                <w:szCs w:val="18"/>
                <w:lang w:val="en-US" w:eastAsia="en-AU"/>
              </w:rPr>
              <w:t>eceipts</w:t>
            </w:r>
          </w:p>
        </w:tc>
        <w:tc>
          <w:tcPr>
            <w:tcW w:w="2362" w:type="pct"/>
            <w:shd w:val="clear" w:color="auto" w:fill="FFFFFF" w:themeFill="background1"/>
            <w:vAlign w:val="center"/>
          </w:tcPr>
          <w:p w14:paraId="3D843B4B"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498BC60D" w14:textId="77777777" w:rsidTr="00386E6D">
        <w:trPr>
          <w:trHeight w:hRule="exact" w:val="340"/>
        </w:trPr>
        <w:tc>
          <w:tcPr>
            <w:tcW w:w="2638" w:type="pct"/>
            <w:shd w:val="clear" w:color="auto" w:fill="FFFFFF" w:themeFill="background1"/>
            <w:vAlign w:val="center"/>
          </w:tcPr>
          <w:p w14:paraId="77624E3F" w14:textId="5163FD39" w:rsidR="00386E6D" w:rsidRPr="007D1B59" w:rsidRDefault="009F7F6F" w:rsidP="00386E6D">
            <w:pPr>
              <w:spacing w:after="0" w:line="240" w:lineRule="auto"/>
              <w:rPr>
                <w:rFonts w:ascii="Arial" w:hAnsi="Arial" w:cs="Arial"/>
                <w:sz w:val="18"/>
                <w:szCs w:val="18"/>
                <w:lang w:val="en-US" w:eastAsia="en-AU"/>
              </w:rPr>
            </w:pPr>
            <w:r>
              <w:rPr>
                <w:rFonts w:ascii="Arial" w:hAnsi="Arial" w:cs="Arial"/>
                <w:sz w:val="18"/>
                <w:szCs w:val="18"/>
                <w:lang w:val="en-US" w:eastAsia="en-AU"/>
              </w:rPr>
              <w:t>Other</w:t>
            </w:r>
          </w:p>
        </w:tc>
        <w:tc>
          <w:tcPr>
            <w:tcW w:w="2362" w:type="pct"/>
            <w:shd w:val="clear" w:color="auto" w:fill="FFFFFF" w:themeFill="background1"/>
            <w:vAlign w:val="center"/>
          </w:tcPr>
          <w:p w14:paraId="1160CC56"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2A184D82" w14:textId="77777777" w:rsidTr="00386E6D">
        <w:trPr>
          <w:trHeight w:hRule="exact" w:val="340"/>
        </w:trPr>
        <w:tc>
          <w:tcPr>
            <w:tcW w:w="2638" w:type="pct"/>
            <w:shd w:val="clear" w:color="auto" w:fill="FFFFFF" w:themeFill="background1"/>
            <w:vAlign w:val="center"/>
          </w:tcPr>
          <w:p w14:paraId="1239AD27" w14:textId="03F667B4" w:rsidR="00386E6D" w:rsidRPr="007D1B59" w:rsidRDefault="009F7F6F" w:rsidP="00386E6D">
            <w:pPr>
              <w:spacing w:after="0" w:line="240" w:lineRule="auto"/>
              <w:rPr>
                <w:rFonts w:ascii="Arial" w:hAnsi="Arial" w:cs="Arial"/>
                <w:sz w:val="18"/>
                <w:szCs w:val="18"/>
                <w:lang w:val="en-US" w:eastAsia="en-AU"/>
              </w:rPr>
            </w:pPr>
            <w:r>
              <w:rPr>
                <w:rFonts w:ascii="Arial" w:hAnsi="Arial" w:cs="Arial"/>
                <w:sz w:val="18"/>
                <w:szCs w:val="18"/>
                <w:lang w:val="en-US" w:eastAsia="en-AU"/>
              </w:rPr>
              <w:t>Other</w:t>
            </w:r>
          </w:p>
        </w:tc>
        <w:tc>
          <w:tcPr>
            <w:tcW w:w="2362" w:type="pct"/>
            <w:shd w:val="clear" w:color="auto" w:fill="FFFFFF" w:themeFill="background1"/>
            <w:vAlign w:val="center"/>
          </w:tcPr>
          <w:p w14:paraId="49B46F22"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602EA410" w14:textId="77777777" w:rsidTr="00386E6D">
        <w:trPr>
          <w:trHeight w:hRule="exact" w:val="340"/>
        </w:trPr>
        <w:tc>
          <w:tcPr>
            <w:tcW w:w="2638" w:type="pct"/>
            <w:shd w:val="clear" w:color="auto" w:fill="FFFFFF" w:themeFill="background1"/>
            <w:vAlign w:val="center"/>
          </w:tcPr>
          <w:p w14:paraId="01624C1F" w14:textId="77777777" w:rsidR="00386E6D" w:rsidRPr="007D1B59" w:rsidRDefault="00386E6D" w:rsidP="00386E6D">
            <w:pPr>
              <w:spacing w:after="0" w:line="240" w:lineRule="auto"/>
              <w:rPr>
                <w:rFonts w:ascii="Arial" w:hAnsi="Arial" w:cs="Arial"/>
                <w:sz w:val="18"/>
                <w:szCs w:val="18"/>
                <w:lang w:val="en-US" w:eastAsia="en-AU"/>
              </w:rPr>
            </w:pPr>
          </w:p>
        </w:tc>
        <w:tc>
          <w:tcPr>
            <w:tcW w:w="2362" w:type="pct"/>
            <w:shd w:val="clear" w:color="auto" w:fill="FFFFFF" w:themeFill="background1"/>
            <w:vAlign w:val="center"/>
          </w:tcPr>
          <w:p w14:paraId="330EF736"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7C17D966" w14:textId="77777777" w:rsidTr="00386E6D">
        <w:trPr>
          <w:trHeight w:hRule="exact" w:val="340"/>
        </w:trPr>
        <w:tc>
          <w:tcPr>
            <w:tcW w:w="2638" w:type="pct"/>
            <w:shd w:val="clear" w:color="auto" w:fill="FFFFFF" w:themeFill="background1"/>
            <w:vAlign w:val="center"/>
          </w:tcPr>
          <w:p w14:paraId="7858F029" w14:textId="77777777" w:rsidR="00386E6D" w:rsidRPr="007D1B59" w:rsidRDefault="00386E6D" w:rsidP="00386E6D">
            <w:pPr>
              <w:spacing w:after="0" w:line="240" w:lineRule="auto"/>
              <w:rPr>
                <w:rFonts w:ascii="Arial" w:hAnsi="Arial" w:cs="Arial"/>
                <w:sz w:val="18"/>
                <w:szCs w:val="18"/>
                <w:lang w:val="en-US" w:eastAsia="en-AU"/>
              </w:rPr>
            </w:pPr>
          </w:p>
        </w:tc>
        <w:tc>
          <w:tcPr>
            <w:tcW w:w="2362" w:type="pct"/>
            <w:shd w:val="clear" w:color="auto" w:fill="FFFFFF" w:themeFill="background1"/>
            <w:vAlign w:val="center"/>
          </w:tcPr>
          <w:p w14:paraId="07023E2C"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6823B865" w14:textId="77777777" w:rsidTr="00386E6D">
        <w:trPr>
          <w:trHeight w:hRule="exact" w:val="340"/>
        </w:trPr>
        <w:tc>
          <w:tcPr>
            <w:tcW w:w="2638" w:type="pct"/>
            <w:shd w:val="clear" w:color="auto" w:fill="FFFFFF" w:themeFill="background1"/>
            <w:vAlign w:val="center"/>
          </w:tcPr>
          <w:p w14:paraId="39FC1FD5" w14:textId="77777777" w:rsidR="00386E6D" w:rsidRPr="007D1B59" w:rsidRDefault="00386E6D" w:rsidP="00386E6D">
            <w:pPr>
              <w:spacing w:after="0" w:line="240" w:lineRule="auto"/>
              <w:jc w:val="right"/>
              <w:rPr>
                <w:rFonts w:ascii="Arial" w:hAnsi="Arial" w:cs="Arial"/>
                <w:i/>
                <w:sz w:val="18"/>
                <w:szCs w:val="18"/>
                <w:lang w:val="en-US" w:eastAsia="en-AU"/>
              </w:rPr>
            </w:pPr>
            <w:r w:rsidRPr="007D1B59">
              <w:rPr>
                <w:rFonts w:ascii="Arial" w:hAnsi="Arial" w:cs="Arial"/>
                <w:i/>
                <w:sz w:val="18"/>
                <w:szCs w:val="18"/>
                <w:lang w:val="en-US" w:eastAsia="en-AU"/>
              </w:rPr>
              <w:t>Sub Total</w:t>
            </w:r>
          </w:p>
        </w:tc>
        <w:tc>
          <w:tcPr>
            <w:tcW w:w="2362" w:type="pct"/>
            <w:shd w:val="clear" w:color="auto" w:fill="FFFFFF" w:themeFill="background1"/>
            <w:vAlign w:val="center"/>
          </w:tcPr>
          <w:p w14:paraId="185DF8EF" w14:textId="77777777" w:rsidR="00386E6D" w:rsidRPr="007D1B59" w:rsidRDefault="00386E6D" w:rsidP="00386E6D">
            <w:pPr>
              <w:spacing w:after="0" w:line="240" w:lineRule="auto"/>
              <w:jc w:val="right"/>
              <w:rPr>
                <w:rFonts w:ascii="Arial" w:hAnsi="Arial" w:cs="Arial"/>
                <w:i/>
                <w:sz w:val="18"/>
                <w:szCs w:val="18"/>
                <w:lang w:val="en-US" w:eastAsia="en-AU"/>
              </w:rPr>
            </w:pPr>
          </w:p>
        </w:tc>
      </w:tr>
      <w:tr w:rsidR="00386E6D" w:rsidRPr="007D1B59" w14:paraId="0BC73B55" w14:textId="77777777" w:rsidTr="00386E6D">
        <w:trPr>
          <w:trHeight w:hRule="exact" w:val="340"/>
        </w:trPr>
        <w:tc>
          <w:tcPr>
            <w:tcW w:w="5000" w:type="pct"/>
            <w:gridSpan w:val="2"/>
            <w:shd w:val="clear" w:color="auto" w:fill="D9D9D9" w:themeFill="background1" w:themeFillShade="D9"/>
            <w:vAlign w:val="center"/>
          </w:tcPr>
          <w:p w14:paraId="3D65F726" w14:textId="77777777" w:rsidR="00386E6D" w:rsidRPr="007D1B59" w:rsidRDefault="00386E6D" w:rsidP="00386E6D">
            <w:pPr>
              <w:spacing w:after="0" w:line="240" w:lineRule="auto"/>
              <w:jc w:val="center"/>
              <w:rPr>
                <w:rFonts w:ascii="Arial" w:hAnsi="Arial" w:cs="Arial"/>
                <w:b/>
                <w:sz w:val="18"/>
                <w:szCs w:val="18"/>
                <w:lang w:val="en-US" w:eastAsia="en-AU"/>
              </w:rPr>
            </w:pPr>
            <w:r w:rsidRPr="007D1B59">
              <w:rPr>
                <w:rFonts w:ascii="Arial" w:hAnsi="Arial" w:cs="Arial"/>
                <w:b/>
                <w:sz w:val="18"/>
                <w:szCs w:val="18"/>
                <w:lang w:val="en-US" w:eastAsia="en-AU"/>
              </w:rPr>
              <w:t>Outflows</w:t>
            </w:r>
          </w:p>
        </w:tc>
      </w:tr>
      <w:tr w:rsidR="00386E6D" w:rsidRPr="007D1B59" w14:paraId="443E3635" w14:textId="77777777" w:rsidTr="00386E6D">
        <w:trPr>
          <w:trHeight w:hRule="exact" w:val="340"/>
        </w:trPr>
        <w:tc>
          <w:tcPr>
            <w:tcW w:w="2638" w:type="pct"/>
            <w:shd w:val="clear" w:color="auto" w:fill="FFFFFF" w:themeFill="background1"/>
            <w:vAlign w:val="center"/>
          </w:tcPr>
          <w:p w14:paraId="753BED23" w14:textId="47BE713D"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Rent</w:t>
            </w:r>
            <w:r w:rsidR="00D64643">
              <w:rPr>
                <w:rFonts w:ascii="Arial" w:hAnsi="Arial" w:cs="Arial"/>
                <w:sz w:val="18"/>
                <w:szCs w:val="18"/>
                <w:lang w:val="en-US" w:eastAsia="en-AU"/>
              </w:rPr>
              <w:t xml:space="preserve"> &amp; Rates</w:t>
            </w:r>
          </w:p>
        </w:tc>
        <w:tc>
          <w:tcPr>
            <w:tcW w:w="2362" w:type="pct"/>
            <w:shd w:val="clear" w:color="auto" w:fill="FFFFFF" w:themeFill="background1"/>
            <w:vAlign w:val="center"/>
          </w:tcPr>
          <w:p w14:paraId="17055FF0"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522AA709" w14:textId="77777777" w:rsidTr="00386E6D">
        <w:trPr>
          <w:trHeight w:hRule="exact" w:val="340"/>
        </w:trPr>
        <w:tc>
          <w:tcPr>
            <w:tcW w:w="2638" w:type="pct"/>
            <w:shd w:val="clear" w:color="auto" w:fill="FFFFFF" w:themeFill="background1"/>
            <w:vAlign w:val="center"/>
          </w:tcPr>
          <w:p w14:paraId="21B255B0"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Loan Principal Repayments</w:t>
            </w:r>
          </w:p>
        </w:tc>
        <w:tc>
          <w:tcPr>
            <w:tcW w:w="2362" w:type="pct"/>
            <w:shd w:val="clear" w:color="auto" w:fill="FFFFFF" w:themeFill="background1"/>
            <w:vAlign w:val="center"/>
          </w:tcPr>
          <w:p w14:paraId="518E10E3"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5B8F2F74" w14:textId="77777777" w:rsidTr="00386E6D">
        <w:trPr>
          <w:trHeight w:hRule="exact" w:val="340"/>
        </w:trPr>
        <w:tc>
          <w:tcPr>
            <w:tcW w:w="2638" w:type="pct"/>
            <w:shd w:val="clear" w:color="auto" w:fill="FFFFFF" w:themeFill="background1"/>
            <w:vAlign w:val="center"/>
          </w:tcPr>
          <w:p w14:paraId="4956E48D"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Loan Interest Repayments</w:t>
            </w:r>
          </w:p>
        </w:tc>
        <w:tc>
          <w:tcPr>
            <w:tcW w:w="2362" w:type="pct"/>
            <w:shd w:val="clear" w:color="auto" w:fill="FFFFFF" w:themeFill="background1"/>
            <w:vAlign w:val="center"/>
          </w:tcPr>
          <w:p w14:paraId="258ADEB9"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73469EE1" w14:textId="77777777" w:rsidTr="00386E6D">
        <w:trPr>
          <w:trHeight w:hRule="exact" w:val="340"/>
        </w:trPr>
        <w:tc>
          <w:tcPr>
            <w:tcW w:w="2638" w:type="pct"/>
            <w:shd w:val="clear" w:color="auto" w:fill="FFFFFF" w:themeFill="background1"/>
            <w:vAlign w:val="center"/>
          </w:tcPr>
          <w:p w14:paraId="1F1C6396"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Property Rates &amp; Taxes</w:t>
            </w:r>
          </w:p>
        </w:tc>
        <w:tc>
          <w:tcPr>
            <w:tcW w:w="2362" w:type="pct"/>
            <w:shd w:val="clear" w:color="auto" w:fill="FFFFFF" w:themeFill="background1"/>
            <w:vAlign w:val="center"/>
          </w:tcPr>
          <w:p w14:paraId="1F25414B"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24082698" w14:textId="77777777" w:rsidTr="00386E6D">
        <w:trPr>
          <w:trHeight w:hRule="exact" w:val="340"/>
        </w:trPr>
        <w:tc>
          <w:tcPr>
            <w:tcW w:w="2638" w:type="pct"/>
            <w:shd w:val="clear" w:color="auto" w:fill="FFFFFF" w:themeFill="background1"/>
            <w:vAlign w:val="center"/>
          </w:tcPr>
          <w:p w14:paraId="774A0643" w14:textId="3C45F773"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Equipment Lease</w:t>
            </w:r>
            <w:r w:rsidR="00360E58">
              <w:rPr>
                <w:rFonts w:ascii="Arial" w:hAnsi="Arial" w:cs="Arial"/>
                <w:sz w:val="18"/>
                <w:szCs w:val="18"/>
                <w:lang w:val="en-US" w:eastAsia="en-AU"/>
              </w:rPr>
              <w:t>/s</w:t>
            </w:r>
          </w:p>
        </w:tc>
        <w:tc>
          <w:tcPr>
            <w:tcW w:w="2362" w:type="pct"/>
            <w:shd w:val="clear" w:color="auto" w:fill="FFFFFF" w:themeFill="background1"/>
            <w:vAlign w:val="center"/>
          </w:tcPr>
          <w:p w14:paraId="6DDF2129"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5FBDA425" w14:textId="77777777" w:rsidTr="00386E6D">
        <w:trPr>
          <w:trHeight w:hRule="exact" w:val="340"/>
        </w:trPr>
        <w:tc>
          <w:tcPr>
            <w:tcW w:w="2638" w:type="pct"/>
            <w:shd w:val="clear" w:color="auto" w:fill="FFFFFF" w:themeFill="background1"/>
            <w:vAlign w:val="center"/>
          </w:tcPr>
          <w:p w14:paraId="67BD6311" w14:textId="6332CEBE"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Vehicle Lease</w:t>
            </w:r>
            <w:r w:rsidR="00360E58">
              <w:rPr>
                <w:rFonts w:ascii="Arial" w:hAnsi="Arial" w:cs="Arial"/>
                <w:sz w:val="18"/>
                <w:szCs w:val="18"/>
                <w:lang w:val="en-US" w:eastAsia="en-AU"/>
              </w:rPr>
              <w:t>/s</w:t>
            </w:r>
          </w:p>
        </w:tc>
        <w:tc>
          <w:tcPr>
            <w:tcW w:w="2362" w:type="pct"/>
            <w:shd w:val="clear" w:color="auto" w:fill="FFFFFF" w:themeFill="background1"/>
            <w:vAlign w:val="center"/>
          </w:tcPr>
          <w:p w14:paraId="678E78D0"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1092F8DD" w14:textId="77777777" w:rsidTr="00386E6D">
        <w:trPr>
          <w:trHeight w:hRule="exact" w:val="340"/>
        </w:trPr>
        <w:tc>
          <w:tcPr>
            <w:tcW w:w="2638" w:type="pct"/>
            <w:shd w:val="clear" w:color="auto" w:fill="FFFFFF" w:themeFill="background1"/>
            <w:vAlign w:val="center"/>
          </w:tcPr>
          <w:p w14:paraId="094EFE74"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Utilities (Electricity, Heating, Gas, telephone, water etc.)</w:t>
            </w:r>
          </w:p>
        </w:tc>
        <w:tc>
          <w:tcPr>
            <w:tcW w:w="2362" w:type="pct"/>
            <w:shd w:val="clear" w:color="auto" w:fill="FFFFFF" w:themeFill="background1"/>
            <w:vAlign w:val="center"/>
          </w:tcPr>
          <w:p w14:paraId="368467E8"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3509A535" w14:textId="77777777" w:rsidTr="00386E6D">
        <w:trPr>
          <w:trHeight w:hRule="exact" w:val="340"/>
        </w:trPr>
        <w:tc>
          <w:tcPr>
            <w:tcW w:w="2638" w:type="pct"/>
            <w:shd w:val="clear" w:color="auto" w:fill="FFFFFF" w:themeFill="background1"/>
            <w:vAlign w:val="center"/>
          </w:tcPr>
          <w:p w14:paraId="7161F7FF"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Cleaning &amp; Laundry</w:t>
            </w:r>
          </w:p>
        </w:tc>
        <w:tc>
          <w:tcPr>
            <w:tcW w:w="2362" w:type="pct"/>
            <w:shd w:val="clear" w:color="auto" w:fill="FFFFFF" w:themeFill="background1"/>
            <w:vAlign w:val="center"/>
          </w:tcPr>
          <w:p w14:paraId="5673D6F0"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60E58" w:rsidRPr="007D1B59" w14:paraId="5C02969E" w14:textId="77777777" w:rsidTr="00386E6D">
        <w:trPr>
          <w:trHeight w:hRule="exact" w:val="340"/>
        </w:trPr>
        <w:tc>
          <w:tcPr>
            <w:tcW w:w="2638" w:type="pct"/>
            <w:shd w:val="clear" w:color="auto" w:fill="FFFFFF" w:themeFill="background1"/>
            <w:vAlign w:val="center"/>
          </w:tcPr>
          <w:p w14:paraId="00ECE99F" w14:textId="244DD08E" w:rsidR="00360E58" w:rsidRPr="007D1B59" w:rsidRDefault="00360E58" w:rsidP="00386E6D">
            <w:pPr>
              <w:spacing w:after="0" w:line="240" w:lineRule="auto"/>
              <w:rPr>
                <w:rFonts w:ascii="Arial" w:hAnsi="Arial" w:cs="Arial"/>
                <w:sz w:val="18"/>
                <w:szCs w:val="18"/>
                <w:lang w:val="en-US" w:eastAsia="en-AU"/>
              </w:rPr>
            </w:pPr>
            <w:r>
              <w:rPr>
                <w:rFonts w:ascii="Arial" w:hAnsi="Arial" w:cs="Arial"/>
                <w:sz w:val="18"/>
                <w:szCs w:val="18"/>
                <w:lang w:val="en-US" w:eastAsia="en-AU"/>
              </w:rPr>
              <w:t>Purchases (stock etc)</w:t>
            </w:r>
          </w:p>
        </w:tc>
        <w:tc>
          <w:tcPr>
            <w:tcW w:w="2362" w:type="pct"/>
            <w:shd w:val="clear" w:color="auto" w:fill="FFFFFF" w:themeFill="background1"/>
            <w:vAlign w:val="center"/>
          </w:tcPr>
          <w:p w14:paraId="1BCB2978" w14:textId="77777777" w:rsidR="00360E58" w:rsidRPr="007D1B59" w:rsidRDefault="00360E58" w:rsidP="00386E6D">
            <w:pPr>
              <w:spacing w:after="0" w:line="240" w:lineRule="auto"/>
              <w:jc w:val="right"/>
              <w:rPr>
                <w:rFonts w:ascii="Arial" w:hAnsi="Arial" w:cs="Arial"/>
                <w:sz w:val="18"/>
                <w:szCs w:val="18"/>
                <w:lang w:val="en-US" w:eastAsia="en-AU"/>
              </w:rPr>
            </w:pPr>
          </w:p>
        </w:tc>
      </w:tr>
      <w:tr w:rsidR="00386E6D" w:rsidRPr="007D1B59" w14:paraId="5E1C3AC1" w14:textId="77777777" w:rsidTr="00386E6D">
        <w:trPr>
          <w:trHeight w:hRule="exact" w:val="340"/>
        </w:trPr>
        <w:tc>
          <w:tcPr>
            <w:tcW w:w="2638" w:type="pct"/>
            <w:shd w:val="clear" w:color="auto" w:fill="FFFFFF" w:themeFill="background1"/>
            <w:vAlign w:val="center"/>
          </w:tcPr>
          <w:p w14:paraId="4E13AAEF"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Repairs &amp; Maintenance</w:t>
            </w:r>
          </w:p>
        </w:tc>
        <w:tc>
          <w:tcPr>
            <w:tcW w:w="2362" w:type="pct"/>
            <w:shd w:val="clear" w:color="auto" w:fill="FFFFFF" w:themeFill="background1"/>
            <w:vAlign w:val="center"/>
          </w:tcPr>
          <w:p w14:paraId="63917401"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5098DDA6" w14:textId="77777777" w:rsidTr="00386E6D">
        <w:trPr>
          <w:trHeight w:hRule="exact" w:val="340"/>
        </w:trPr>
        <w:tc>
          <w:tcPr>
            <w:tcW w:w="2638" w:type="pct"/>
            <w:shd w:val="clear" w:color="auto" w:fill="FFFFFF" w:themeFill="background1"/>
            <w:vAlign w:val="center"/>
          </w:tcPr>
          <w:p w14:paraId="7C06E9A2"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Depreciation of Office Equipment</w:t>
            </w:r>
          </w:p>
        </w:tc>
        <w:tc>
          <w:tcPr>
            <w:tcW w:w="2362" w:type="pct"/>
            <w:shd w:val="clear" w:color="auto" w:fill="FFFFFF" w:themeFill="background1"/>
            <w:vAlign w:val="center"/>
          </w:tcPr>
          <w:p w14:paraId="303DDECB"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3066BFD1" w14:textId="77777777" w:rsidTr="00386E6D">
        <w:trPr>
          <w:trHeight w:hRule="exact" w:val="340"/>
        </w:trPr>
        <w:tc>
          <w:tcPr>
            <w:tcW w:w="2638" w:type="pct"/>
            <w:shd w:val="clear" w:color="auto" w:fill="FFFFFF" w:themeFill="background1"/>
            <w:vAlign w:val="center"/>
          </w:tcPr>
          <w:p w14:paraId="137C0339" w14:textId="243CB37C"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Employee Salaries</w:t>
            </w:r>
            <w:r w:rsidR="00D64643">
              <w:rPr>
                <w:rFonts w:ascii="Arial" w:hAnsi="Arial" w:cs="Arial"/>
                <w:sz w:val="18"/>
                <w:szCs w:val="18"/>
                <w:lang w:val="en-US" w:eastAsia="en-AU"/>
              </w:rPr>
              <w:t xml:space="preserve"> (PAYG &amp; SGC)</w:t>
            </w:r>
          </w:p>
        </w:tc>
        <w:tc>
          <w:tcPr>
            <w:tcW w:w="2362" w:type="pct"/>
            <w:shd w:val="clear" w:color="auto" w:fill="FFFFFF" w:themeFill="background1"/>
            <w:vAlign w:val="center"/>
          </w:tcPr>
          <w:p w14:paraId="179453FD"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4A064D2A" w14:textId="77777777" w:rsidTr="00386E6D">
        <w:trPr>
          <w:trHeight w:hRule="exact" w:val="340"/>
        </w:trPr>
        <w:tc>
          <w:tcPr>
            <w:tcW w:w="2638" w:type="pct"/>
            <w:shd w:val="clear" w:color="auto" w:fill="FFFFFF" w:themeFill="background1"/>
            <w:vAlign w:val="center"/>
          </w:tcPr>
          <w:p w14:paraId="70D98386" w14:textId="0D3545F4"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Accounting</w:t>
            </w:r>
            <w:r w:rsidR="00360E58">
              <w:rPr>
                <w:rFonts w:ascii="Arial" w:hAnsi="Arial" w:cs="Arial"/>
                <w:sz w:val="18"/>
                <w:szCs w:val="18"/>
                <w:lang w:val="en-US" w:eastAsia="en-AU"/>
              </w:rPr>
              <w:t>/</w:t>
            </w:r>
            <w:r w:rsidRPr="007D1B59">
              <w:rPr>
                <w:rFonts w:ascii="Arial" w:hAnsi="Arial" w:cs="Arial"/>
                <w:sz w:val="18"/>
                <w:szCs w:val="18"/>
                <w:lang w:val="en-US" w:eastAsia="en-AU"/>
              </w:rPr>
              <w:t xml:space="preserve"> Audit</w:t>
            </w:r>
            <w:r w:rsidR="00360E58">
              <w:rPr>
                <w:rFonts w:ascii="Arial" w:hAnsi="Arial" w:cs="Arial"/>
                <w:sz w:val="18"/>
                <w:szCs w:val="18"/>
                <w:lang w:val="en-US" w:eastAsia="en-AU"/>
              </w:rPr>
              <w:t xml:space="preserve"> &amp; Solicitor</w:t>
            </w:r>
            <w:r w:rsidRPr="007D1B59">
              <w:rPr>
                <w:rFonts w:ascii="Arial" w:hAnsi="Arial" w:cs="Arial"/>
                <w:sz w:val="18"/>
                <w:szCs w:val="18"/>
                <w:lang w:val="en-US" w:eastAsia="en-AU"/>
              </w:rPr>
              <w:t xml:space="preserve"> Fees</w:t>
            </w:r>
          </w:p>
        </w:tc>
        <w:tc>
          <w:tcPr>
            <w:tcW w:w="2362" w:type="pct"/>
            <w:shd w:val="clear" w:color="auto" w:fill="FFFFFF" w:themeFill="background1"/>
            <w:vAlign w:val="center"/>
          </w:tcPr>
          <w:p w14:paraId="63979A46"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7CE9DC90" w14:textId="77777777" w:rsidTr="00386E6D">
        <w:trPr>
          <w:trHeight w:hRule="exact" w:val="340"/>
        </w:trPr>
        <w:tc>
          <w:tcPr>
            <w:tcW w:w="2638" w:type="pct"/>
            <w:shd w:val="clear" w:color="auto" w:fill="FFFFFF" w:themeFill="background1"/>
            <w:vAlign w:val="center"/>
          </w:tcPr>
          <w:p w14:paraId="6ECB2703"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Professional Membership Fees</w:t>
            </w:r>
          </w:p>
        </w:tc>
        <w:tc>
          <w:tcPr>
            <w:tcW w:w="2362" w:type="pct"/>
            <w:shd w:val="clear" w:color="auto" w:fill="FFFFFF" w:themeFill="background1"/>
            <w:vAlign w:val="center"/>
          </w:tcPr>
          <w:p w14:paraId="02A4875E"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15C430A6" w14:textId="77777777" w:rsidTr="00386E6D">
        <w:trPr>
          <w:trHeight w:hRule="exact" w:val="340"/>
        </w:trPr>
        <w:tc>
          <w:tcPr>
            <w:tcW w:w="2638" w:type="pct"/>
            <w:shd w:val="clear" w:color="auto" w:fill="FFFFFF" w:themeFill="background1"/>
            <w:vAlign w:val="center"/>
          </w:tcPr>
          <w:p w14:paraId="32BF8217"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Business Insurance Premiums</w:t>
            </w:r>
          </w:p>
        </w:tc>
        <w:tc>
          <w:tcPr>
            <w:tcW w:w="2362" w:type="pct"/>
            <w:shd w:val="clear" w:color="auto" w:fill="FFFFFF" w:themeFill="background1"/>
            <w:vAlign w:val="center"/>
          </w:tcPr>
          <w:p w14:paraId="77EE8DD6" w14:textId="77777777" w:rsidR="00386E6D" w:rsidRPr="007D1B59" w:rsidRDefault="00386E6D" w:rsidP="00386E6D">
            <w:pPr>
              <w:spacing w:after="0" w:line="240" w:lineRule="auto"/>
              <w:jc w:val="right"/>
              <w:rPr>
                <w:rFonts w:ascii="Arial" w:hAnsi="Arial" w:cs="Arial"/>
                <w:sz w:val="18"/>
                <w:szCs w:val="18"/>
                <w:lang w:val="en-US" w:eastAsia="en-AU"/>
              </w:rPr>
            </w:pPr>
          </w:p>
        </w:tc>
      </w:tr>
      <w:tr w:rsidR="00D64643" w:rsidRPr="007D1B59" w14:paraId="3A4F4779" w14:textId="77777777" w:rsidTr="00386E6D">
        <w:trPr>
          <w:trHeight w:hRule="exact" w:val="340"/>
        </w:trPr>
        <w:tc>
          <w:tcPr>
            <w:tcW w:w="2638" w:type="pct"/>
            <w:shd w:val="clear" w:color="auto" w:fill="FFFFFF" w:themeFill="background1"/>
            <w:vAlign w:val="center"/>
          </w:tcPr>
          <w:p w14:paraId="35D82956" w14:textId="560846F5" w:rsidR="00D64643" w:rsidRPr="007D1B59" w:rsidRDefault="00525CE2" w:rsidP="00386E6D">
            <w:pPr>
              <w:spacing w:after="0" w:line="240" w:lineRule="auto"/>
              <w:rPr>
                <w:rFonts w:ascii="Arial" w:hAnsi="Arial" w:cs="Arial"/>
                <w:sz w:val="18"/>
                <w:szCs w:val="18"/>
                <w:lang w:val="en-US" w:eastAsia="en-AU"/>
              </w:rPr>
            </w:pPr>
            <w:r>
              <w:rPr>
                <w:rFonts w:ascii="Arial" w:hAnsi="Arial" w:cs="Arial"/>
                <w:sz w:val="18"/>
                <w:szCs w:val="18"/>
                <w:lang w:val="en-US" w:eastAsia="en-AU"/>
              </w:rPr>
              <w:t xml:space="preserve">Licensing, </w:t>
            </w:r>
            <w:r w:rsidR="00D64643">
              <w:rPr>
                <w:rFonts w:ascii="Arial" w:hAnsi="Arial" w:cs="Arial"/>
                <w:sz w:val="18"/>
                <w:szCs w:val="18"/>
                <w:lang w:val="en-US" w:eastAsia="en-AU"/>
              </w:rPr>
              <w:t xml:space="preserve">Advertising &amp; Marketing </w:t>
            </w:r>
            <w:r>
              <w:rPr>
                <w:rFonts w:ascii="Arial" w:hAnsi="Arial" w:cs="Arial"/>
                <w:sz w:val="18"/>
                <w:szCs w:val="18"/>
                <w:lang w:val="en-US" w:eastAsia="en-AU"/>
              </w:rPr>
              <w:t>Costs</w:t>
            </w:r>
          </w:p>
        </w:tc>
        <w:tc>
          <w:tcPr>
            <w:tcW w:w="2362" w:type="pct"/>
            <w:shd w:val="clear" w:color="auto" w:fill="FFFFFF" w:themeFill="background1"/>
            <w:vAlign w:val="center"/>
          </w:tcPr>
          <w:p w14:paraId="40B6A7C7" w14:textId="77777777" w:rsidR="00D64643" w:rsidRPr="007D1B59" w:rsidRDefault="00D64643" w:rsidP="00386E6D">
            <w:pPr>
              <w:spacing w:after="0" w:line="240" w:lineRule="auto"/>
              <w:jc w:val="right"/>
              <w:rPr>
                <w:rFonts w:ascii="Arial" w:hAnsi="Arial" w:cs="Arial"/>
                <w:sz w:val="18"/>
                <w:szCs w:val="18"/>
                <w:lang w:val="en-US" w:eastAsia="en-AU"/>
              </w:rPr>
            </w:pPr>
          </w:p>
        </w:tc>
      </w:tr>
      <w:tr w:rsidR="00525CE2" w:rsidRPr="007D1B59" w14:paraId="016A2F4D" w14:textId="77777777" w:rsidTr="00386E6D">
        <w:trPr>
          <w:trHeight w:hRule="exact" w:val="340"/>
        </w:trPr>
        <w:tc>
          <w:tcPr>
            <w:tcW w:w="2638" w:type="pct"/>
            <w:shd w:val="clear" w:color="auto" w:fill="FFFFFF" w:themeFill="background1"/>
            <w:vAlign w:val="center"/>
          </w:tcPr>
          <w:p w14:paraId="5688BCB2" w14:textId="1CE3899A" w:rsidR="00525CE2" w:rsidRDefault="00525CE2" w:rsidP="00386E6D">
            <w:pPr>
              <w:spacing w:after="0" w:line="240" w:lineRule="auto"/>
              <w:rPr>
                <w:rFonts w:ascii="Arial" w:hAnsi="Arial" w:cs="Arial"/>
                <w:sz w:val="18"/>
                <w:szCs w:val="18"/>
                <w:lang w:val="en-US" w:eastAsia="en-AU"/>
              </w:rPr>
            </w:pPr>
            <w:r>
              <w:rPr>
                <w:rFonts w:ascii="Arial" w:hAnsi="Arial" w:cs="Arial"/>
                <w:sz w:val="18"/>
                <w:szCs w:val="18"/>
                <w:lang w:val="en-US" w:eastAsia="en-AU"/>
              </w:rPr>
              <w:t>Credit Card fees</w:t>
            </w:r>
          </w:p>
        </w:tc>
        <w:tc>
          <w:tcPr>
            <w:tcW w:w="2362" w:type="pct"/>
            <w:shd w:val="clear" w:color="auto" w:fill="FFFFFF" w:themeFill="background1"/>
            <w:vAlign w:val="center"/>
          </w:tcPr>
          <w:p w14:paraId="56BBE5C2" w14:textId="77777777" w:rsidR="00525CE2" w:rsidRPr="007D1B59" w:rsidRDefault="00525CE2" w:rsidP="00386E6D">
            <w:pPr>
              <w:spacing w:after="0" w:line="240" w:lineRule="auto"/>
              <w:jc w:val="right"/>
              <w:rPr>
                <w:rFonts w:ascii="Arial" w:hAnsi="Arial" w:cs="Arial"/>
                <w:sz w:val="18"/>
                <w:szCs w:val="18"/>
                <w:lang w:val="en-US" w:eastAsia="en-AU"/>
              </w:rPr>
            </w:pPr>
          </w:p>
        </w:tc>
      </w:tr>
      <w:tr w:rsidR="00386E6D" w:rsidRPr="007D1B59" w14:paraId="3563CB28" w14:textId="77777777" w:rsidTr="00386E6D">
        <w:trPr>
          <w:trHeight w:hRule="exact" w:val="340"/>
        </w:trPr>
        <w:tc>
          <w:tcPr>
            <w:tcW w:w="2638" w:type="pct"/>
            <w:shd w:val="clear" w:color="auto" w:fill="FFFFFF" w:themeFill="background1"/>
            <w:vAlign w:val="center"/>
          </w:tcPr>
          <w:p w14:paraId="228B04FB"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Other (amend to be specific)</w:t>
            </w:r>
          </w:p>
        </w:tc>
        <w:tc>
          <w:tcPr>
            <w:tcW w:w="2362" w:type="pct"/>
            <w:shd w:val="clear" w:color="auto" w:fill="FFFFFF" w:themeFill="background1"/>
            <w:vAlign w:val="center"/>
          </w:tcPr>
          <w:p w14:paraId="4A4ADF42"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4F2983AA" w14:textId="77777777" w:rsidTr="00386E6D">
        <w:trPr>
          <w:trHeight w:hRule="exact" w:val="340"/>
        </w:trPr>
        <w:tc>
          <w:tcPr>
            <w:tcW w:w="2638" w:type="pct"/>
            <w:shd w:val="clear" w:color="auto" w:fill="FFFFFF" w:themeFill="background1"/>
            <w:vAlign w:val="center"/>
          </w:tcPr>
          <w:p w14:paraId="507591C0" w14:textId="77777777" w:rsidR="00386E6D" w:rsidRPr="007D1B59" w:rsidRDefault="00386E6D" w:rsidP="00386E6D">
            <w:pPr>
              <w:spacing w:after="0" w:line="240" w:lineRule="auto"/>
              <w:rPr>
                <w:rFonts w:ascii="Arial" w:hAnsi="Arial" w:cs="Arial"/>
                <w:sz w:val="18"/>
                <w:szCs w:val="18"/>
                <w:lang w:val="en-US" w:eastAsia="en-AU"/>
              </w:rPr>
            </w:pPr>
            <w:r w:rsidRPr="007D1B59">
              <w:rPr>
                <w:rFonts w:ascii="Arial" w:hAnsi="Arial" w:cs="Arial"/>
                <w:sz w:val="18"/>
                <w:szCs w:val="18"/>
                <w:lang w:val="en-US" w:eastAsia="en-AU"/>
              </w:rPr>
              <w:t>Other (amend to be specific)</w:t>
            </w:r>
          </w:p>
        </w:tc>
        <w:tc>
          <w:tcPr>
            <w:tcW w:w="2362" w:type="pct"/>
            <w:shd w:val="clear" w:color="auto" w:fill="FFFFFF" w:themeFill="background1"/>
            <w:vAlign w:val="center"/>
          </w:tcPr>
          <w:p w14:paraId="496552E2"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00FF41FA" w14:textId="77777777" w:rsidTr="00386E6D">
        <w:trPr>
          <w:trHeight w:hRule="exact" w:val="340"/>
        </w:trPr>
        <w:tc>
          <w:tcPr>
            <w:tcW w:w="2638" w:type="pct"/>
            <w:shd w:val="clear" w:color="auto" w:fill="FFFFFF" w:themeFill="background1"/>
            <w:vAlign w:val="center"/>
          </w:tcPr>
          <w:p w14:paraId="06ACE940" w14:textId="77777777" w:rsidR="00386E6D" w:rsidRPr="007D1B59" w:rsidRDefault="00386E6D" w:rsidP="00386E6D">
            <w:pPr>
              <w:spacing w:after="0" w:line="240" w:lineRule="auto"/>
              <w:jc w:val="right"/>
              <w:rPr>
                <w:rFonts w:ascii="Arial" w:hAnsi="Arial" w:cs="Arial"/>
                <w:i/>
                <w:sz w:val="18"/>
                <w:szCs w:val="18"/>
                <w:lang w:val="en-US" w:eastAsia="en-AU"/>
              </w:rPr>
            </w:pPr>
            <w:r w:rsidRPr="007D1B59">
              <w:rPr>
                <w:rFonts w:ascii="Arial" w:hAnsi="Arial" w:cs="Arial"/>
                <w:i/>
                <w:sz w:val="18"/>
                <w:szCs w:val="18"/>
                <w:lang w:val="en-US" w:eastAsia="en-AU"/>
              </w:rPr>
              <w:t>Sub Total</w:t>
            </w:r>
          </w:p>
        </w:tc>
        <w:tc>
          <w:tcPr>
            <w:tcW w:w="2362" w:type="pct"/>
            <w:shd w:val="clear" w:color="auto" w:fill="FFFFFF" w:themeFill="background1"/>
            <w:vAlign w:val="center"/>
          </w:tcPr>
          <w:p w14:paraId="327D0395" w14:textId="77777777" w:rsidR="00386E6D" w:rsidRPr="007D1B59" w:rsidRDefault="00386E6D" w:rsidP="00386E6D">
            <w:pPr>
              <w:spacing w:after="0" w:line="240" w:lineRule="auto"/>
              <w:jc w:val="right"/>
              <w:rPr>
                <w:rFonts w:ascii="Arial" w:hAnsi="Arial" w:cs="Arial"/>
                <w:sz w:val="18"/>
                <w:szCs w:val="18"/>
                <w:lang w:val="en-US" w:eastAsia="en-AU"/>
              </w:rPr>
            </w:pPr>
          </w:p>
        </w:tc>
      </w:tr>
      <w:tr w:rsidR="00386E6D" w:rsidRPr="007D1B59" w14:paraId="3D86D7CC" w14:textId="77777777" w:rsidTr="00386E6D">
        <w:trPr>
          <w:trHeight w:hRule="exact" w:val="340"/>
        </w:trPr>
        <w:tc>
          <w:tcPr>
            <w:tcW w:w="2638" w:type="pct"/>
            <w:shd w:val="clear" w:color="auto" w:fill="FFFFFF" w:themeFill="background1"/>
            <w:vAlign w:val="center"/>
          </w:tcPr>
          <w:p w14:paraId="5B92B4F0" w14:textId="77777777" w:rsidR="00386E6D" w:rsidRPr="007D1B59" w:rsidRDefault="00386E6D" w:rsidP="00386E6D">
            <w:pPr>
              <w:spacing w:after="0" w:line="240" w:lineRule="auto"/>
              <w:rPr>
                <w:rFonts w:ascii="Arial" w:hAnsi="Arial" w:cs="Arial"/>
                <w:b/>
                <w:sz w:val="18"/>
                <w:szCs w:val="18"/>
                <w:lang w:val="en-US" w:eastAsia="en-AU"/>
              </w:rPr>
            </w:pPr>
            <w:r w:rsidRPr="007D1B59">
              <w:rPr>
                <w:rFonts w:ascii="Arial" w:hAnsi="Arial" w:cs="Arial"/>
                <w:b/>
                <w:sz w:val="18"/>
                <w:szCs w:val="18"/>
                <w:lang w:val="en-US" w:eastAsia="en-AU"/>
              </w:rPr>
              <w:t>Cash flow Surplus/Deficit</w:t>
            </w:r>
          </w:p>
        </w:tc>
        <w:tc>
          <w:tcPr>
            <w:tcW w:w="2362" w:type="pct"/>
            <w:shd w:val="clear" w:color="auto" w:fill="FFFFFF" w:themeFill="background1"/>
            <w:vAlign w:val="center"/>
          </w:tcPr>
          <w:p w14:paraId="26343FF8" w14:textId="77777777" w:rsidR="00386E6D" w:rsidRPr="007D1B59" w:rsidRDefault="00386E6D" w:rsidP="00386E6D">
            <w:pPr>
              <w:spacing w:after="0" w:line="240" w:lineRule="auto"/>
              <w:jc w:val="right"/>
              <w:rPr>
                <w:rFonts w:ascii="Arial" w:hAnsi="Arial" w:cs="Arial"/>
                <w:b/>
                <w:sz w:val="18"/>
                <w:szCs w:val="18"/>
                <w:lang w:val="en-US" w:eastAsia="en-AU"/>
              </w:rPr>
            </w:pPr>
          </w:p>
        </w:tc>
      </w:tr>
    </w:tbl>
    <w:p w14:paraId="79118A9E" w14:textId="501300CE" w:rsidR="00E37697" w:rsidRDefault="00E37697" w:rsidP="00386E6D">
      <w:pPr>
        <w:pStyle w:val="Affinia2"/>
        <w:spacing w:after="0"/>
        <w:rPr>
          <w:rFonts w:ascii="Arial" w:hAnsi="Arial" w:cs="Arial"/>
          <w:b w:val="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0"/>
        <w:gridCol w:w="4548"/>
      </w:tblGrid>
      <w:tr w:rsidR="0078124A" w:rsidRPr="00C07765" w14:paraId="5D7186F6" w14:textId="77777777" w:rsidTr="0078124A">
        <w:trPr>
          <w:trHeight w:hRule="exact" w:val="340"/>
        </w:trPr>
        <w:tc>
          <w:tcPr>
            <w:tcW w:w="2638" w:type="pct"/>
            <w:shd w:val="clear" w:color="auto" w:fill="000000"/>
            <w:vAlign w:val="center"/>
          </w:tcPr>
          <w:p w14:paraId="47F2714D" w14:textId="77777777" w:rsidR="0078124A" w:rsidRPr="00EB2189" w:rsidRDefault="0078124A" w:rsidP="0078124A">
            <w:pPr>
              <w:spacing w:after="0" w:line="240" w:lineRule="auto"/>
              <w:rPr>
                <w:rFonts w:ascii="Arial" w:hAnsi="Arial" w:cs="Arial"/>
                <w:b/>
                <w:color w:val="FFFFFF"/>
                <w:sz w:val="18"/>
                <w:szCs w:val="18"/>
                <w:lang w:eastAsia="zh-CN"/>
              </w:rPr>
            </w:pPr>
            <w:r w:rsidRPr="00EB2189">
              <w:rPr>
                <w:rFonts w:ascii="Arial" w:hAnsi="Arial" w:cs="Arial"/>
                <w:b/>
                <w:color w:val="FFFFFF"/>
                <w:sz w:val="18"/>
                <w:szCs w:val="18"/>
                <w:lang w:eastAsia="zh-CN"/>
              </w:rPr>
              <w:t>Buy Sell Agreement</w:t>
            </w:r>
          </w:p>
        </w:tc>
        <w:tc>
          <w:tcPr>
            <w:tcW w:w="2362" w:type="pct"/>
            <w:shd w:val="clear" w:color="auto" w:fill="000000"/>
            <w:vAlign w:val="center"/>
          </w:tcPr>
          <w:p w14:paraId="3AF17DBD" w14:textId="77777777" w:rsidR="0078124A" w:rsidRPr="00C07765" w:rsidRDefault="0078124A" w:rsidP="0078124A">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Details</w:t>
            </w:r>
          </w:p>
        </w:tc>
      </w:tr>
      <w:tr w:rsidR="0078124A" w:rsidRPr="00C07765" w14:paraId="1EDC5FC4" w14:textId="77777777" w:rsidTr="0078124A">
        <w:trPr>
          <w:trHeight w:hRule="exact" w:val="340"/>
        </w:trPr>
        <w:tc>
          <w:tcPr>
            <w:tcW w:w="2638" w:type="pct"/>
            <w:shd w:val="clear" w:color="auto" w:fill="auto"/>
            <w:vAlign w:val="center"/>
          </w:tcPr>
          <w:p w14:paraId="67537A42" w14:textId="77777777" w:rsidR="0078124A" w:rsidRPr="00C07765"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Date</w:t>
            </w:r>
          </w:p>
        </w:tc>
        <w:tc>
          <w:tcPr>
            <w:tcW w:w="2362" w:type="pct"/>
            <w:shd w:val="clear" w:color="auto" w:fill="auto"/>
            <w:vAlign w:val="center"/>
          </w:tcPr>
          <w:p w14:paraId="08862F97" w14:textId="77777777" w:rsidR="0078124A" w:rsidRPr="00C07765" w:rsidRDefault="0078124A" w:rsidP="0078124A">
            <w:pPr>
              <w:spacing w:after="0" w:line="240" w:lineRule="auto"/>
              <w:jc w:val="center"/>
              <w:rPr>
                <w:rFonts w:ascii="Arial" w:hAnsi="Arial" w:cs="Arial"/>
                <w:sz w:val="18"/>
                <w:szCs w:val="18"/>
                <w:lang w:val="en-US" w:eastAsia="en-AU"/>
              </w:rPr>
            </w:pPr>
          </w:p>
        </w:tc>
      </w:tr>
      <w:tr w:rsidR="0078124A" w:rsidRPr="00C07765" w14:paraId="7B2903C7" w14:textId="77777777" w:rsidTr="0078124A">
        <w:trPr>
          <w:trHeight w:hRule="exact" w:val="340"/>
        </w:trPr>
        <w:tc>
          <w:tcPr>
            <w:tcW w:w="2638" w:type="pct"/>
            <w:shd w:val="clear" w:color="auto" w:fill="auto"/>
            <w:vAlign w:val="center"/>
          </w:tcPr>
          <w:p w14:paraId="0752A69E" w14:textId="77777777" w:rsidR="0078124A" w:rsidRPr="00C07765"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Location</w:t>
            </w:r>
          </w:p>
        </w:tc>
        <w:tc>
          <w:tcPr>
            <w:tcW w:w="2362" w:type="pct"/>
            <w:shd w:val="clear" w:color="auto" w:fill="auto"/>
            <w:vAlign w:val="center"/>
          </w:tcPr>
          <w:p w14:paraId="08CEA8A9" w14:textId="77777777" w:rsidR="0078124A" w:rsidRPr="00C07765" w:rsidRDefault="0078124A" w:rsidP="0078124A">
            <w:pPr>
              <w:spacing w:after="0" w:line="240" w:lineRule="auto"/>
              <w:jc w:val="center"/>
              <w:rPr>
                <w:rFonts w:ascii="Arial" w:hAnsi="Arial" w:cs="Arial"/>
                <w:sz w:val="18"/>
                <w:szCs w:val="18"/>
                <w:lang w:val="en-US" w:eastAsia="en-AU"/>
              </w:rPr>
            </w:pPr>
          </w:p>
        </w:tc>
      </w:tr>
      <w:tr w:rsidR="0078124A" w:rsidRPr="00C07765" w14:paraId="1F476006" w14:textId="77777777" w:rsidTr="0078124A">
        <w:trPr>
          <w:trHeight w:hRule="exact" w:val="340"/>
        </w:trPr>
        <w:tc>
          <w:tcPr>
            <w:tcW w:w="2638" w:type="pct"/>
            <w:shd w:val="clear" w:color="auto" w:fill="auto"/>
            <w:vAlign w:val="center"/>
          </w:tcPr>
          <w:p w14:paraId="6F82E5D2" w14:textId="77777777" w:rsidR="0078124A" w:rsidRPr="00C07765" w:rsidRDefault="0078124A" w:rsidP="0078124A">
            <w:pPr>
              <w:spacing w:after="0" w:line="240" w:lineRule="auto"/>
              <w:rPr>
                <w:rFonts w:ascii="Arial" w:hAnsi="Arial" w:cs="Arial"/>
                <w:sz w:val="18"/>
                <w:szCs w:val="18"/>
                <w:lang w:val="en-US" w:eastAsia="en-AU"/>
              </w:rPr>
            </w:pPr>
            <w:r>
              <w:rPr>
                <w:rFonts w:ascii="Arial" w:hAnsi="Arial" w:cs="Arial"/>
                <w:sz w:val="18"/>
                <w:szCs w:val="18"/>
                <w:lang w:val="en-US" w:eastAsia="en-AU"/>
              </w:rPr>
              <w:t>Solicitor</w:t>
            </w:r>
          </w:p>
        </w:tc>
        <w:tc>
          <w:tcPr>
            <w:tcW w:w="2362" w:type="pct"/>
            <w:shd w:val="clear" w:color="auto" w:fill="auto"/>
            <w:vAlign w:val="center"/>
          </w:tcPr>
          <w:p w14:paraId="0BB7A526" w14:textId="77777777" w:rsidR="0078124A" w:rsidRPr="00C07765" w:rsidRDefault="0078124A" w:rsidP="0078124A">
            <w:pPr>
              <w:spacing w:after="0" w:line="240" w:lineRule="auto"/>
              <w:jc w:val="center"/>
              <w:rPr>
                <w:rFonts w:ascii="Arial" w:hAnsi="Arial" w:cs="Arial"/>
                <w:sz w:val="18"/>
                <w:szCs w:val="18"/>
                <w:lang w:val="en-US" w:eastAsia="en-AU"/>
              </w:rPr>
            </w:pPr>
          </w:p>
        </w:tc>
      </w:tr>
    </w:tbl>
    <w:p w14:paraId="25F222B2" w14:textId="77777777" w:rsidR="0078124A" w:rsidRDefault="0078124A" w:rsidP="00386E6D">
      <w:pPr>
        <w:pStyle w:val="Affinia2"/>
        <w:spacing w:after="0"/>
        <w:rPr>
          <w:rFonts w:ascii="Arial" w:hAnsi="Arial" w:cs="Arial"/>
          <w:b w:val="0"/>
          <w:sz w:val="20"/>
          <w:szCs w:val="20"/>
        </w:rPr>
      </w:pPr>
    </w:p>
    <w:p w14:paraId="5529D543" w14:textId="77777777" w:rsidR="0078124A" w:rsidRDefault="0078124A" w:rsidP="00386E6D">
      <w:pPr>
        <w:pStyle w:val="Affinia2"/>
        <w:spacing w:after="0"/>
        <w:rPr>
          <w:rFonts w:ascii="Arial" w:hAnsi="Arial" w:cs="Arial"/>
          <w:b w:val="0"/>
          <w:sz w:val="20"/>
          <w:szCs w:val="20"/>
        </w:rPr>
      </w:pPr>
    </w:p>
    <w:p w14:paraId="40E759EF" w14:textId="77777777" w:rsidR="0078124A" w:rsidRDefault="0078124A" w:rsidP="00386E6D">
      <w:pPr>
        <w:pStyle w:val="Affinia2"/>
        <w:spacing w:after="0"/>
        <w:rPr>
          <w:rFonts w:ascii="Arial" w:hAnsi="Arial" w:cs="Arial"/>
          <w:b w:val="0"/>
          <w:sz w:val="20"/>
          <w:szCs w:val="20"/>
        </w:rPr>
      </w:pPr>
    </w:p>
    <w:p w14:paraId="0412BA2D" w14:textId="77777777" w:rsidR="00E37697" w:rsidRDefault="00E37697">
      <w:pPr>
        <w:rPr>
          <w:rFonts w:ascii="Arial" w:hAnsi="Arial" w:cs="Arial"/>
          <w:sz w:val="20"/>
          <w:szCs w:val="20"/>
        </w:rPr>
      </w:pPr>
      <w:r>
        <w:rPr>
          <w:rFonts w:ascii="Arial" w:hAnsi="Arial" w:cs="Arial"/>
          <w:b/>
          <w:sz w:val="20"/>
          <w:szCs w:val="20"/>
        </w:rPr>
        <w:br w:type="page"/>
      </w:r>
    </w:p>
    <w:p w14:paraId="59F7985B" w14:textId="77777777" w:rsidR="00386E6D" w:rsidRDefault="00386E6D" w:rsidP="00386E6D">
      <w:pPr>
        <w:pStyle w:val="Affinia2"/>
        <w:spacing w:before="200"/>
      </w:pPr>
      <w:r>
        <w:lastRenderedPageBreak/>
        <w:t>Business Insurance Details</w:t>
      </w:r>
    </w:p>
    <w:p w14:paraId="0A9CB606" w14:textId="77777777" w:rsidR="00386E6D" w:rsidRPr="000875F1" w:rsidRDefault="00386E6D" w:rsidP="00386E6D">
      <w:pPr>
        <w:pStyle w:val="Affinia2"/>
        <w:rPr>
          <w:i/>
          <w:sz w:val="24"/>
          <w:szCs w:val="24"/>
        </w:rPr>
      </w:pPr>
      <w:r w:rsidRPr="000875F1">
        <w:rPr>
          <w:sz w:val="24"/>
          <w:szCs w:val="24"/>
        </w:rPr>
        <w:t>Existing Business Succession Insurance Funding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1394"/>
        <w:gridCol w:w="1423"/>
        <w:gridCol w:w="1182"/>
        <w:gridCol w:w="1777"/>
        <w:gridCol w:w="1188"/>
        <w:gridCol w:w="1269"/>
      </w:tblGrid>
      <w:tr w:rsidR="009F7F6F" w:rsidRPr="00C07765" w14:paraId="4389201F" w14:textId="77777777" w:rsidTr="009F7F6F">
        <w:trPr>
          <w:trHeight w:hRule="exact" w:val="564"/>
        </w:trPr>
        <w:tc>
          <w:tcPr>
            <w:tcW w:w="724" w:type="pct"/>
            <w:shd w:val="clear" w:color="auto" w:fill="000000"/>
          </w:tcPr>
          <w:p w14:paraId="4FCBFEEF" w14:textId="6E30CAB6" w:rsidR="009F7F6F" w:rsidRDefault="009F7F6F" w:rsidP="00386E6D">
            <w:pPr>
              <w:spacing w:after="0" w:line="240" w:lineRule="auto"/>
              <w:rPr>
                <w:rFonts w:ascii="Arial" w:hAnsi="Arial" w:cs="Arial"/>
                <w:b/>
                <w:sz w:val="18"/>
                <w:szCs w:val="18"/>
                <w:lang w:eastAsia="zh-CN"/>
              </w:rPr>
            </w:pPr>
            <w:r>
              <w:rPr>
                <w:rFonts w:ascii="Arial" w:hAnsi="Arial" w:cs="Arial"/>
                <w:b/>
                <w:sz w:val="18"/>
                <w:szCs w:val="18"/>
                <w:lang w:eastAsia="zh-CN"/>
              </w:rPr>
              <w:t>Insurer &amp; Policy No</w:t>
            </w:r>
          </w:p>
        </w:tc>
        <w:tc>
          <w:tcPr>
            <w:tcW w:w="724" w:type="pct"/>
            <w:shd w:val="clear" w:color="auto" w:fill="000000"/>
            <w:vAlign w:val="center"/>
          </w:tcPr>
          <w:p w14:paraId="38FFCB4A" w14:textId="249F79D5" w:rsidR="009F7F6F" w:rsidRPr="00FC7F49" w:rsidRDefault="009F7F6F" w:rsidP="00386E6D">
            <w:pPr>
              <w:spacing w:after="0" w:line="240" w:lineRule="auto"/>
              <w:rPr>
                <w:rFonts w:ascii="Arial" w:hAnsi="Arial" w:cs="Arial"/>
                <w:b/>
                <w:sz w:val="18"/>
                <w:szCs w:val="18"/>
                <w:lang w:eastAsia="zh-CN"/>
              </w:rPr>
            </w:pPr>
            <w:r>
              <w:rPr>
                <w:rFonts w:ascii="Arial" w:hAnsi="Arial" w:cs="Arial"/>
                <w:b/>
                <w:sz w:val="18"/>
                <w:szCs w:val="18"/>
                <w:lang w:eastAsia="zh-CN"/>
              </w:rPr>
              <w:t xml:space="preserve">Life Insured </w:t>
            </w:r>
          </w:p>
        </w:tc>
        <w:tc>
          <w:tcPr>
            <w:tcW w:w="739" w:type="pct"/>
            <w:shd w:val="clear" w:color="auto" w:fill="000000"/>
            <w:vAlign w:val="center"/>
          </w:tcPr>
          <w:p w14:paraId="482697D2"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Policy Owner</w:t>
            </w:r>
          </w:p>
        </w:tc>
        <w:tc>
          <w:tcPr>
            <w:tcW w:w="614" w:type="pct"/>
            <w:shd w:val="clear" w:color="auto" w:fill="000000"/>
            <w:vAlign w:val="center"/>
          </w:tcPr>
          <w:p w14:paraId="0B9B2723"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Equity</w:t>
            </w:r>
          </w:p>
        </w:tc>
        <w:tc>
          <w:tcPr>
            <w:tcW w:w="923" w:type="pct"/>
            <w:shd w:val="clear" w:color="auto" w:fill="000000"/>
            <w:vAlign w:val="center"/>
          </w:tcPr>
          <w:p w14:paraId="5A392701"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Type</w:t>
            </w:r>
          </w:p>
        </w:tc>
        <w:tc>
          <w:tcPr>
            <w:tcW w:w="617" w:type="pct"/>
            <w:shd w:val="clear" w:color="auto" w:fill="000000"/>
            <w:vAlign w:val="center"/>
          </w:tcPr>
          <w:p w14:paraId="5D9A4188"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Insured Amount</w:t>
            </w:r>
          </w:p>
        </w:tc>
        <w:tc>
          <w:tcPr>
            <w:tcW w:w="659" w:type="pct"/>
            <w:shd w:val="clear" w:color="auto" w:fill="000000"/>
            <w:vAlign w:val="center"/>
          </w:tcPr>
          <w:p w14:paraId="01D0D507" w14:textId="77777777" w:rsidR="009F7F6F"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Annualised Premium</w:t>
            </w:r>
          </w:p>
        </w:tc>
      </w:tr>
      <w:tr w:rsidR="009F7F6F" w:rsidRPr="005E4269" w14:paraId="52C96EE3" w14:textId="77777777" w:rsidTr="009F7F6F">
        <w:trPr>
          <w:trHeight w:hRule="exact" w:val="340"/>
        </w:trPr>
        <w:tc>
          <w:tcPr>
            <w:tcW w:w="724" w:type="pct"/>
            <w:shd w:val="clear" w:color="auto" w:fill="FFFFFF" w:themeFill="background1"/>
          </w:tcPr>
          <w:p w14:paraId="798112C3"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7EA2100A" w14:textId="5FFFF5AF" w:rsidR="009F7F6F" w:rsidRPr="005E4269" w:rsidRDefault="009F7F6F" w:rsidP="00386E6D">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2A4E4B1E"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18A47E90"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79982AC8"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5DAE3E01" w14:textId="77777777" w:rsidR="009F7F6F" w:rsidRPr="005E4269" w:rsidRDefault="009F7F6F" w:rsidP="00386E6D">
            <w:pPr>
              <w:spacing w:after="0" w:line="240" w:lineRule="auto"/>
              <w:jc w:val="right"/>
            </w:pPr>
          </w:p>
        </w:tc>
        <w:tc>
          <w:tcPr>
            <w:tcW w:w="659" w:type="pct"/>
            <w:vMerge w:val="restart"/>
            <w:shd w:val="clear" w:color="auto" w:fill="FFFFFF" w:themeFill="background1"/>
            <w:vAlign w:val="center"/>
          </w:tcPr>
          <w:p w14:paraId="008D963E" w14:textId="77777777" w:rsidR="009F7F6F" w:rsidRPr="005E4269" w:rsidRDefault="009F7F6F" w:rsidP="00386E6D">
            <w:pPr>
              <w:spacing w:after="0" w:line="240" w:lineRule="auto"/>
              <w:jc w:val="right"/>
            </w:pPr>
          </w:p>
        </w:tc>
      </w:tr>
      <w:tr w:rsidR="009F7F6F" w:rsidRPr="005E4269" w14:paraId="4722208C" w14:textId="77777777" w:rsidTr="009F7F6F">
        <w:trPr>
          <w:trHeight w:hRule="exact" w:val="340"/>
        </w:trPr>
        <w:tc>
          <w:tcPr>
            <w:tcW w:w="724" w:type="pct"/>
            <w:shd w:val="clear" w:color="auto" w:fill="FFFFFF" w:themeFill="background1"/>
          </w:tcPr>
          <w:p w14:paraId="5B48BC81"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14AFD44F" w14:textId="67B9BB06"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38709179"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5189A054"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27D89A66"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3BA7F367"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353180AC"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7032EFFE" w14:textId="77777777" w:rsidTr="009F7F6F">
        <w:trPr>
          <w:trHeight w:hRule="exact" w:val="340"/>
        </w:trPr>
        <w:tc>
          <w:tcPr>
            <w:tcW w:w="724" w:type="pct"/>
            <w:shd w:val="clear" w:color="auto" w:fill="FFFFFF" w:themeFill="background1"/>
          </w:tcPr>
          <w:p w14:paraId="625A1D1E"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03478171" w14:textId="10748D36"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693D72B6"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7566A5D4"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7DF4B491"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2FC016F0"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773CBD31"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350F5638" w14:textId="77777777" w:rsidTr="009F7F6F">
        <w:trPr>
          <w:trHeight w:hRule="exact" w:val="340"/>
        </w:trPr>
        <w:tc>
          <w:tcPr>
            <w:tcW w:w="724" w:type="pct"/>
            <w:shd w:val="clear" w:color="auto" w:fill="FFFFFF" w:themeFill="background1"/>
          </w:tcPr>
          <w:p w14:paraId="694DA332"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6D2DD264" w14:textId="361BF332" w:rsidR="009F7F6F" w:rsidRPr="005E4269" w:rsidRDefault="009F7F6F" w:rsidP="00386E6D">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11ED2E8E"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531FCA89"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05A9D884"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5FE40543" w14:textId="77777777" w:rsidR="009F7F6F" w:rsidRPr="005E4269" w:rsidRDefault="009F7F6F" w:rsidP="00386E6D">
            <w:pPr>
              <w:spacing w:after="0" w:line="240" w:lineRule="auto"/>
              <w:jc w:val="right"/>
            </w:pPr>
          </w:p>
        </w:tc>
        <w:tc>
          <w:tcPr>
            <w:tcW w:w="659" w:type="pct"/>
            <w:vMerge w:val="restart"/>
            <w:shd w:val="clear" w:color="auto" w:fill="FFFFFF" w:themeFill="background1"/>
            <w:vAlign w:val="center"/>
          </w:tcPr>
          <w:p w14:paraId="49AAB5DA" w14:textId="77777777" w:rsidR="009F7F6F" w:rsidRPr="005E4269" w:rsidRDefault="009F7F6F" w:rsidP="00386E6D">
            <w:pPr>
              <w:spacing w:after="0" w:line="240" w:lineRule="auto"/>
              <w:jc w:val="right"/>
            </w:pPr>
          </w:p>
        </w:tc>
      </w:tr>
      <w:tr w:rsidR="009F7F6F" w:rsidRPr="005E4269" w14:paraId="35879A89" w14:textId="77777777" w:rsidTr="009F7F6F">
        <w:trPr>
          <w:trHeight w:hRule="exact" w:val="340"/>
        </w:trPr>
        <w:tc>
          <w:tcPr>
            <w:tcW w:w="724" w:type="pct"/>
            <w:shd w:val="clear" w:color="auto" w:fill="FFFFFF" w:themeFill="background1"/>
          </w:tcPr>
          <w:p w14:paraId="18504B8A"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286B7D02" w14:textId="627AB3CB"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3EA78753"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3BFF4D93"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4C4FD2C0"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2D54DB21"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2B67507D"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0F9A33DC" w14:textId="77777777" w:rsidTr="009F7F6F">
        <w:trPr>
          <w:trHeight w:hRule="exact" w:val="340"/>
        </w:trPr>
        <w:tc>
          <w:tcPr>
            <w:tcW w:w="724" w:type="pct"/>
            <w:shd w:val="clear" w:color="auto" w:fill="FFFFFF" w:themeFill="background1"/>
          </w:tcPr>
          <w:p w14:paraId="3F7BA22E"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2E404C6B" w14:textId="5B6EA9F9"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73C065C2"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370CA8DB"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7BB6AA41"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29AE7182"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24453F4D"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46F446EC" w14:textId="77777777" w:rsidTr="009F7F6F">
        <w:trPr>
          <w:trHeight w:hRule="exact" w:val="340"/>
        </w:trPr>
        <w:tc>
          <w:tcPr>
            <w:tcW w:w="724" w:type="pct"/>
            <w:shd w:val="clear" w:color="auto" w:fill="FFFFFF" w:themeFill="background1"/>
          </w:tcPr>
          <w:p w14:paraId="59A767FE"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29C42BF5" w14:textId="050987B2" w:rsidR="009F7F6F" w:rsidRPr="005E4269" w:rsidRDefault="009F7F6F" w:rsidP="00386E6D">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65D70FD9"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0687DA5E"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24D0F628"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7F80243C" w14:textId="77777777" w:rsidR="009F7F6F" w:rsidRPr="005E4269" w:rsidRDefault="009F7F6F" w:rsidP="00386E6D">
            <w:pPr>
              <w:spacing w:after="0" w:line="240" w:lineRule="auto"/>
              <w:jc w:val="right"/>
            </w:pPr>
          </w:p>
        </w:tc>
        <w:tc>
          <w:tcPr>
            <w:tcW w:w="659" w:type="pct"/>
            <w:vMerge w:val="restart"/>
            <w:shd w:val="clear" w:color="auto" w:fill="FFFFFF" w:themeFill="background1"/>
            <w:vAlign w:val="center"/>
          </w:tcPr>
          <w:p w14:paraId="71FB0B7A" w14:textId="77777777" w:rsidR="009F7F6F" w:rsidRPr="005E4269" w:rsidRDefault="009F7F6F" w:rsidP="00386E6D">
            <w:pPr>
              <w:spacing w:after="0" w:line="240" w:lineRule="auto"/>
              <w:jc w:val="right"/>
            </w:pPr>
          </w:p>
        </w:tc>
      </w:tr>
      <w:tr w:rsidR="009F7F6F" w:rsidRPr="005E4269" w14:paraId="6CF00E5E" w14:textId="77777777" w:rsidTr="009F7F6F">
        <w:trPr>
          <w:trHeight w:hRule="exact" w:val="340"/>
        </w:trPr>
        <w:tc>
          <w:tcPr>
            <w:tcW w:w="724" w:type="pct"/>
            <w:shd w:val="clear" w:color="auto" w:fill="FFFFFF" w:themeFill="background1"/>
          </w:tcPr>
          <w:p w14:paraId="60AFE0BB"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2451B277" w14:textId="064D5B2F"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6D3833D4"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2029397D"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688F326B"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588E340C"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626F8FE4"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1DC79BEF" w14:textId="77777777" w:rsidTr="009F7F6F">
        <w:trPr>
          <w:trHeight w:hRule="exact" w:val="340"/>
        </w:trPr>
        <w:tc>
          <w:tcPr>
            <w:tcW w:w="724" w:type="pct"/>
            <w:shd w:val="clear" w:color="auto" w:fill="FFFFFF" w:themeFill="background1"/>
          </w:tcPr>
          <w:p w14:paraId="6E3AED97"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5064259B" w14:textId="564D4AC9"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2D039615"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7DA1773F"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3668A100"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66F5533E"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6C874DFC"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0046584F" w14:textId="77777777" w:rsidTr="009F7F6F">
        <w:trPr>
          <w:trHeight w:hRule="exact" w:val="340"/>
        </w:trPr>
        <w:tc>
          <w:tcPr>
            <w:tcW w:w="724" w:type="pct"/>
            <w:shd w:val="clear" w:color="auto" w:fill="FFFFFF" w:themeFill="background1"/>
          </w:tcPr>
          <w:p w14:paraId="1C863847"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7A27CD7C" w14:textId="65B99B43" w:rsidR="009F7F6F" w:rsidRPr="005E4269" w:rsidRDefault="009F7F6F" w:rsidP="00E37697">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6402FD63"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61BFBC05"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139CEBBA"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060C053B" w14:textId="77777777" w:rsidR="009F7F6F" w:rsidRPr="005E4269" w:rsidRDefault="009F7F6F" w:rsidP="00E37697">
            <w:pPr>
              <w:spacing w:after="0" w:line="240" w:lineRule="auto"/>
              <w:jc w:val="right"/>
            </w:pPr>
          </w:p>
        </w:tc>
        <w:tc>
          <w:tcPr>
            <w:tcW w:w="659" w:type="pct"/>
            <w:vMerge w:val="restart"/>
            <w:shd w:val="clear" w:color="auto" w:fill="FFFFFF" w:themeFill="background1"/>
            <w:vAlign w:val="center"/>
          </w:tcPr>
          <w:p w14:paraId="163166ED" w14:textId="77777777" w:rsidR="009F7F6F" w:rsidRPr="005E4269" w:rsidRDefault="009F7F6F" w:rsidP="00E37697">
            <w:pPr>
              <w:spacing w:after="0" w:line="240" w:lineRule="auto"/>
              <w:jc w:val="right"/>
            </w:pPr>
          </w:p>
        </w:tc>
      </w:tr>
      <w:tr w:rsidR="009F7F6F" w:rsidRPr="005E4269" w14:paraId="299CA517" w14:textId="77777777" w:rsidTr="009F7F6F">
        <w:trPr>
          <w:trHeight w:hRule="exact" w:val="340"/>
        </w:trPr>
        <w:tc>
          <w:tcPr>
            <w:tcW w:w="724" w:type="pct"/>
            <w:shd w:val="clear" w:color="auto" w:fill="FFFFFF" w:themeFill="background1"/>
          </w:tcPr>
          <w:p w14:paraId="2F01D28F"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25B689BF" w14:textId="6429B496"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66CF1CF5"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3296D08D"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5ECB7A20"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3F1913B6"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40161126"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594AF103" w14:textId="77777777" w:rsidTr="009F7F6F">
        <w:trPr>
          <w:trHeight w:hRule="exact" w:val="340"/>
        </w:trPr>
        <w:tc>
          <w:tcPr>
            <w:tcW w:w="724" w:type="pct"/>
            <w:shd w:val="clear" w:color="auto" w:fill="FFFFFF" w:themeFill="background1"/>
          </w:tcPr>
          <w:p w14:paraId="77F4CE57"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7976255D" w14:textId="73F77949"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448461F6"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25AEF9E7"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44B5DD19"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0FEFDB2E"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7FB8380B"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527F1C6E" w14:textId="77777777" w:rsidTr="009F7F6F">
        <w:trPr>
          <w:trHeight w:hRule="exact" w:val="340"/>
        </w:trPr>
        <w:tc>
          <w:tcPr>
            <w:tcW w:w="724" w:type="pct"/>
            <w:shd w:val="clear" w:color="auto" w:fill="FFFFFF" w:themeFill="background1"/>
          </w:tcPr>
          <w:p w14:paraId="6EEF522F" w14:textId="77777777" w:rsidR="009F7F6F" w:rsidRPr="005E4269" w:rsidRDefault="009F7F6F" w:rsidP="00386E6D">
            <w:pPr>
              <w:spacing w:after="0" w:line="240" w:lineRule="auto"/>
              <w:rPr>
                <w:rFonts w:ascii="Arial" w:hAnsi="Arial" w:cs="Arial"/>
                <w:b/>
                <w:sz w:val="18"/>
                <w:szCs w:val="18"/>
                <w:lang w:val="en-US" w:eastAsia="en-AU"/>
              </w:rPr>
            </w:pPr>
          </w:p>
        </w:tc>
        <w:tc>
          <w:tcPr>
            <w:tcW w:w="724" w:type="pct"/>
            <w:shd w:val="clear" w:color="auto" w:fill="FFFFFF" w:themeFill="background1"/>
            <w:vAlign w:val="center"/>
          </w:tcPr>
          <w:p w14:paraId="0DB5DC25" w14:textId="059CE44F" w:rsidR="009F7F6F" w:rsidRPr="005E4269" w:rsidRDefault="009F7F6F" w:rsidP="00386E6D">
            <w:pPr>
              <w:spacing w:after="0" w:line="240" w:lineRule="auto"/>
              <w:rPr>
                <w:rFonts w:ascii="Arial" w:hAnsi="Arial" w:cs="Arial"/>
                <w:b/>
                <w:sz w:val="18"/>
                <w:szCs w:val="18"/>
                <w:lang w:val="en-US" w:eastAsia="en-AU"/>
              </w:rPr>
            </w:pPr>
            <w:r w:rsidRPr="005E4269">
              <w:rPr>
                <w:rFonts w:ascii="Arial" w:hAnsi="Arial" w:cs="Arial"/>
                <w:b/>
                <w:sz w:val="18"/>
                <w:szCs w:val="18"/>
                <w:lang w:val="en-US" w:eastAsia="en-AU"/>
              </w:rPr>
              <w:t>Total</w:t>
            </w:r>
          </w:p>
        </w:tc>
        <w:tc>
          <w:tcPr>
            <w:tcW w:w="3552" w:type="pct"/>
            <w:gridSpan w:val="5"/>
            <w:shd w:val="clear" w:color="auto" w:fill="FFFFFF" w:themeFill="background1"/>
            <w:vAlign w:val="center"/>
          </w:tcPr>
          <w:p w14:paraId="14CB3363" w14:textId="77777777" w:rsidR="009F7F6F" w:rsidRPr="005E4269" w:rsidRDefault="009F7F6F" w:rsidP="00386E6D">
            <w:pPr>
              <w:spacing w:after="0" w:line="240" w:lineRule="auto"/>
              <w:jc w:val="right"/>
              <w:rPr>
                <w:rFonts w:ascii="Arial" w:hAnsi="Arial" w:cs="Arial"/>
                <w:b/>
                <w:sz w:val="18"/>
                <w:szCs w:val="18"/>
                <w:lang w:val="en-US" w:eastAsia="en-AU"/>
              </w:rPr>
            </w:pPr>
          </w:p>
        </w:tc>
      </w:tr>
    </w:tbl>
    <w:p w14:paraId="2A5ADB67" w14:textId="77777777" w:rsidR="00063F0C" w:rsidRDefault="00063F0C" w:rsidP="00063F0C">
      <w:pPr>
        <w:pStyle w:val="Affinia2"/>
        <w:spacing w:after="0"/>
        <w:rPr>
          <w:rFonts w:ascii="Arial" w:hAnsi="Arial" w:cs="Arial"/>
          <w:b w:val="0"/>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8"/>
        <w:gridCol w:w="1799"/>
        <w:gridCol w:w="1800"/>
        <w:gridCol w:w="1608"/>
        <w:gridCol w:w="1683"/>
      </w:tblGrid>
      <w:tr w:rsidR="00063F0C" w:rsidRPr="0081274D" w14:paraId="4EC645CD" w14:textId="77777777" w:rsidTr="00632C16">
        <w:trPr>
          <w:trHeight w:hRule="exact" w:val="340"/>
        </w:trPr>
        <w:tc>
          <w:tcPr>
            <w:tcW w:w="1422" w:type="pct"/>
            <w:shd w:val="clear" w:color="auto" w:fill="000000" w:themeFill="text1"/>
            <w:vAlign w:val="center"/>
          </w:tcPr>
          <w:p w14:paraId="7A9FC213" w14:textId="77777777" w:rsidR="00063F0C" w:rsidRPr="00F90629" w:rsidRDefault="00063F0C" w:rsidP="00632C16">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Insurance Policy Nominations</w:t>
            </w:r>
          </w:p>
        </w:tc>
        <w:tc>
          <w:tcPr>
            <w:tcW w:w="934" w:type="pct"/>
            <w:shd w:val="clear" w:color="auto" w:fill="000000" w:themeFill="text1"/>
            <w:vAlign w:val="center"/>
          </w:tcPr>
          <w:p w14:paraId="5DE553ED" w14:textId="77777777" w:rsidR="00063F0C" w:rsidRPr="0081274D" w:rsidRDefault="00063F0C" w:rsidP="00632C16">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Member</w:t>
            </w:r>
          </w:p>
        </w:tc>
        <w:tc>
          <w:tcPr>
            <w:tcW w:w="935" w:type="pct"/>
            <w:shd w:val="clear" w:color="auto" w:fill="000000" w:themeFill="text1"/>
            <w:vAlign w:val="center"/>
          </w:tcPr>
          <w:p w14:paraId="41D1A30F" w14:textId="77777777" w:rsidR="00063F0C" w:rsidRPr="0081274D" w:rsidRDefault="00063F0C" w:rsidP="00632C16">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Type</w:t>
            </w:r>
          </w:p>
        </w:tc>
        <w:tc>
          <w:tcPr>
            <w:tcW w:w="835" w:type="pct"/>
            <w:shd w:val="clear" w:color="auto" w:fill="000000" w:themeFill="text1"/>
            <w:vAlign w:val="center"/>
          </w:tcPr>
          <w:p w14:paraId="226948DF" w14:textId="77777777" w:rsidR="00063F0C" w:rsidRPr="0081274D" w:rsidRDefault="00063F0C" w:rsidP="00632C16">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Beneficiary</w:t>
            </w:r>
          </w:p>
        </w:tc>
        <w:tc>
          <w:tcPr>
            <w:tcW w:w="874" w:type="pct"/>
            <w:shd w:val="clear" w:color="auto" w:fill="000000" w:themeFill="text1"/>
            <w:vAlign w:val="center"/>
          </w:tcPr>
          <w:p w14:paraId="3C1D655C" w14:textId="77777777" w:rsidR="00063F0C" w:rsidRPr="0081274D" w:rsidRDefault="00063F0C" w:rsidP="00632C16">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Expiry</w:t>
            </w:r>
          </w:p>
        </w:tc>
      </w:tr>
      <w:tr w:rsidR="00063F0C" w:rsidRPr="008E3CF8" w14:paraId="61D1D4FA" w14:textId="77777777" w:rsidTr="00632C16">
        <w:trPr>
          <w:trHeight w:hRule="exact" w:val="340"/>
        </w:trPr>
        <w:tc>
          <w:tcPr>
            <w:tcW w:w="1422" w:type="pct"/>
            <w:shd w:val="clear" w:color="auto" w:fill="FFFFFF" w:themeFill="background1"/>
            <w:vAlign w:val="center"/>
          </w:tcPr>
          <w:p w14:paraId="277098F9" w14:textId="77777777" w:rsidR="00063F0C" w:rsidRPr="008E3CF8" w:rsidRDefault="00063F0C" w:rsidP="00632C16">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25A95795"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6C91C1C6"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2EC3B02F"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244ABA17" w14:textId="77777777" w:rsidR="00063F0C" w:rsidRPr="008E3CF8" w:rsidRDefault="00063F0C" w:rsidP="00632C16">
            <w:pPr>
              <w:spacing w:after="0" w:line="240" w:lineRule="auto"/>
              <w:jc w:val="center"/>
              <w:rPr>
                <w:rFonts w:ascii="Arial" w:hAnsi="Arial" w:cs="Arial"/>
                <w:sz w:val="18"/>
                <w:szCs w:val="18"/>
                <w:lang w:val="en-US" w:eastAsia="en-AU"/>
              </w:rPr>
            </w:pPr>
          </w:p>
        </w:tc>
      </w:tr>
      <w:tr w:rsidR="00063F0C" w:rsidRPr="008E3CF8" w14:paraId="62DC0821" w14:textId="77777777" w:rsidTr="00632C16">
        <w:trPr>
          <w:trHeight w:hRule="exact" w:val="340"/>
        </w:trPr>
        <w:tc>
          <w:tcPr>
            <w:tcW w:w="1422" w:type="pct"/>
            <w:shd w:val="clear" w:color="auto" w:fill="FFFFFF" w:themeFill="background1"/>
            <w:vAlign w:val="center"/>
          </w:tcPr>
          <w:p w14:paraId="49E465BE" w14:textId="77777777" w:rsidR="00063F0C" w:rsidRPr="008E3CF8" w:rsidRDefault="00063F0C" w:rsidP="00632C16">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5A200B94"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1A6919A4"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4D095922"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7AAD3BCC" w14:textId="77777777" w:rsidR="00063F0C" w:rsidRPr="008E3CF8" w:rsidRDefault="00063F0C" w:rsidP="00632C16">
            <w:pPr>
              <w:spacing w:after="0" w:line="240" w:lineRule="auto"/>
              <w:jc w:val="center"/>
              <w:rPr>
                <w:rFonts w:ascii="Arial" w:hAnsi="Arial" w:cs="Arial"/>
                <w:sz w:val="18"/>
                <w:szCs w:val="18"/>
                <w:lang w:val="en-US" w:eastAsia="en-AU"/>
              </w:rPr>
            </w:pPr>
          </w:p>
        </w:tc>
      </w:tr>
      <w:tr w:rsidR="00063F0C" w:rsidRPr="008E3CF8" w14:paraId="4350771D" w14:textId="77777777" w:rsidTr="00632C16">
        <w:trPr>
          <w:trHeight w:hRule="exact" w:val="340"/>
        </w:trPr>
        <w:tc>
          <w:tcPr>
            <w:tcW w:w="1422" w:type="pct"/>
            <w:shd w:val="clear" w:color="auto" w:fill="FFFFFF" w:themeFill="background1"/>
            <w:vAlign w:val="center"/>
          </w:tcPr>
          <w:p w14:paraId="2E30BFF8" w14:textId="77777777" w:rsidR="00063F0C" w:rsidRPr="008E3CF8" w:rsidRDefault="00063F0C" w:rsidP="00632C16">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1F4148BD"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2690449E"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07A51F98"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64B9B48D" w14:textId="77777777" w:rsidR="00063F0C" w:rsidRPr="008E3CF8" w:rsidRDefault="00063F0C" w:rsidP="00632C16">
            <w:pPr>
              <w:spacing w:after="0" w:line="240" w:lineRule="auto"/>
              <w:jc w:val="center"/>
              <w:rPr>
                <w:rFonts w:ascii="Arial" w:hAnsi="Arial" w:cs="Arial"/>
                <w:sz w:val="18"/>
                <w:szCs w:val="18"/>
                <w:lang w:val="en-US" w:eastAsia="en-AU"/>
              </w:rPr>
            </w:pPr>
          </w:p>
        </w:tc>
      </w:tr>
      <w:tr w:rsidR="00063F0C" w:rsidRPr="008E3CF8" w14:paraId="2376C09C" w14:textId="77777777" w:rsidTr="00632C16">
        <w:trPr>
          <w:trHeight w:hRule="exact" w:val="340"/>
        </w:trPr>
        <w:tc>
          <w:tcPr>
            <w:tcW w:w="1422" w:type="pct"/>
            <w:shd w:val="clear" w:color="auto" w:fill="FFFFFF" w:themeFill="background1"/>
            <w:vAlign w:val="center"/>
          </w:tcPr>
          <w:p w14:paraId="00F670FA" w14:textId="77777777" w:rsidR="00063F0C" w:rsidRPr="008E3CF8" w:rsidRDefault="00063F0C" w:rsidP="00632C16">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0958C758"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2DE42801"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24DF73B6" w14:textId="77777777" w:rsidR="00063F0C" w:rsidRPr="008E3CF8" w:rsidRDefault="00063F0C" w:rsidP="00632C16">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2B66D7EF" w14:textId="77777777" w:rsidR="00063F0C" w:rsidRPr="008E3CF8" w:rsidRDefault="00063F0C" w:rsidP="00632C16">
            <w:pPr>
              <w:spacing w:after="0" w:line="240" w:lineRule="auto"/>
              <w:jc w:val="center"/>
              <w:rPr>
                <w:rFonts w:ascii="Arial" w:hAnsi="Arial" w:cs="Arial"/>
                <w:sz w:val="18"/>
                <w:szCs w:val="18"/>
                <w:lang w:val="en-US" w:eastAsia="en-AU"/>
              </w:rPr>
            </w:pPr>
          </w:p>
        </w:tc>
      </w:tr>
    </w:tbl>
    <w:p w14:paraId="24DC640A" w14:textId="77777777" w:rsidR="009F7F6F" w:rsidRDefault="009F7F6F" w:rsidP="00386E6D">
      <w:pPr>
        <w:pStyle w:val="Affinia2"/>
        <w:spacing w:before="200"/>
        <w:rPr>
          <w:rFonts w:ascii="Arial" w:hAnsi="Arial" w:cs="Arial"/>
          <w:sz w:val="18"/>
          <w:szCs w:val="18"/>
        </w:rPr>
      </w:pPr>
    </w:p>
    <w:p w14:paraId="5CEDD03F" w14:textId="55A1CB7F" w:rsidR="00063F0C" w:rsidRPr="009F7F6F" w:rsidRDefault="0027725D" w:rsidP="00386E6D">
      <w:pPr>
        <w:pStyle w:val="Affinia2"/>
        <w:spacing w:before="200"/>
        <w:rPr>
          <w:rFonts w:ascii="Arial" w:hAnsi="Arial" w:cs="Arial"/>
          <w:sz w:val="18"/>
          <w:szCs w:val="18"/>
        </w:rPr>
      </w:pPr>
      <w:r>
        <w:rPr>
          <w:rFonts w:ascii="Arial" w:hAnsi="Arial" w:cs="Arial"/>
          <w:sz w:val="18"/>
          <w:szCs w:val="18"/>
        </w:rPr>
        <w:t>Exclusions</w:t>
      </w:r>
      <w:r w:rsidR="009F7F6F" w:rsidRPr="009F7F6F">
        <w:rPr>
          <w:rFonts w:ascii="Arial" w:hAnsi="Arial" w:cs="Arial"/>
          <w:sz w:val="18"/>
          <w:szCs w:val="18"/>
        </w:rPr>
        <w:t>/loadings?</w:t>
      </w:r>
    </w:p>
    <w:p w14:paraId="10947B13" w14:textId="77777777" w:rsidR="00063F0C" w:rsidRDefault="00063F0C">
      <w:pPr>
        <w:rPr>
          <w:b/>
          <w:sz w:val="24"/>
          <w:szCs w:val="24"/>
        </w:rPr>
      </w:pPr>
      <w:r>
        <w:rPr>
          <w:sz w:val="24"/>
          <w:szCs w:val="24"/>
        </w:rPr>
        <w:br w:type="page"/>
      </w:r>
    </w:p>
    <w:p w14:paraId="71727C07" w14:textId="5CFDD2FF" w:rsidR="00386E6D" w:rsidRDefault="00386E6D" w:rsidP="00386E6D">
      <w:pPr>
        <w:pStyle w:val="Affinia2"/>
        <w:spacing w:before="200"/>
        <w:rPr>
          <w:sz w:val="24"/>
          <w:szCs w:val="24"/>
        </w:rPr>
      </w:pPr>
      <w:r w:rsidRPr="000875F1">
        <w:rPr>
          <w:sz w:val="24"/>
          <w:szCs w:val="24"/>
        </w:rPr>
        <w:lastRenderedPageBreak/>
        <w:t xml:space="preserve">Existing </w:t>
      </w:r>
      <w:r>
        <w:rPr>
          <w:sz w:val="24"/>
          <w:szCs w:val="24"/>
        </w:rPr>
        <w:t>Key Person Revenue Insurance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1394"/>
        <w:gridCol w:w="1423"/>
        <w:gridCol w:w="1182"/>
        <w:gridCol w:w="1777"/>
        <w:gridCol w:w="1188"/>
        <w:gridCol w:w="1269"/>
      </w:tblGrid>
      <w:tr w:rsidR="009F7F6F" w:rsidRPr="00C07765" w14:paraId="6E92561F" w14:textId="77777777" w:rsidTr="009F7F6F">
        <w:trPr>
          <w:trHeight w:hRule="exact" w:val="564"/>
        </w:trPr>
        <w:tc>
          <w:tcPr>
            <w:tcW w:w="724" w:type="pct"/>
            <w:shd w:val="clear" w:color="auto" w:fill="000000"/>
          </w:tcPr>
          <w:p w14:paraId="60931B1E" w14:textId="72895909" w:rsidR="009F7F6F" w:rsidRDefault="009F7F6F" w:rsidP="00386E6D">
            <w:pPr>
              <w:spacing w:after="0" w:line="240" w:lineRule="auto"/>
              <w:rPr>
                <w:rFonts w:ascii="Arial" w:hAnsi="Arial" w:cs="Arial"/>
                <w:b/>
                <w:sz w:val="18"/>
                <w:szCs w:val="18"/>
                <w:lang w:eastAsia="zh-CN"/>
              </w:rPr>
            </w:pPr>
            <w:r>
              <w:rPr>
                <w:rFonts w:ascii="Arial" w:hAnsi="Arial" w:cs="Arial"/>
                <w:b/>
                <w:sz w:val="18"/>
                <w:szCs w:val="18"/>
                <w:lang w:eastAsia="zh-CN"/>
              </w:rPr>
              <w:t>Insurer &amp; Policy No</w:t>
            </w:r>
          </w:p>
        </w:tc>
        <w:tc>
          <w:tcPr>
            <w:tcW w:w="724" w:type="pct"/>
            <w:shd w:val="clear" w:color="auto" w:fill="000000"/>
            <w:vAlign w:val="center"/>
          </w:tcPr>
          <w:p w14:paraId="500D111A" w14:textId="026E67DC" w:rsidR="009F7F6F" w:rsidRPr="00FC7F49" w:rsidRDefault="009F7F6F" w:rsidP="00386E6D">
            <w:pPr>
              <w:spacing w:after="0" w:line="240" w:lineRule="auto"/>
              <w:rPr>
                <w:rFonts w:ascii="Arial" w:hAnsi="Arial" w:cs="Arial"/>
                <w:b/>
                <w:sz w:val="18"/>
                <w:szCs w:val="18"/>
                <w:lang w:eastAsia="zh-CN"/>
              </w:rPr>
            </w:pPr>
            <w:r>
              <w:rPr>
                <w:rFonts w:ascii="Arial" w:hAnsi="Arial" w:cs="Arial"/>
                <w:b/>
                <w:sz w:val="18"/>
                <w:szCs w:val="18"/>
                <w:lang w:eastAsia="zh-CN"/>
              </w:rPr>
              <w:t>Life Insured</w:t>
            </w:r>
          </w:p>
        </w:tc>
        <w:tc>
          <w:tcPr>
            <w:tcW w:w="739" w:type="pct"/>
            <w:shd w:val="clear" w:color="auto" w:fill="000000"/>
            <w:vAlign w:val="center"/>
          </w:tcPr>
          <w:p w14:paraId="2055F654"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Policy Owner</w:t>
            </w:r>
          </w:p>
        </w:tc>
        <w:tc>
          <w:tcPr>
            <w:tcW w:w="614" w:type="pct"/>
            <w:shd w:val="clear" w:color="auto" w:fill="000000"/>
            <w:vAlign w:val="center"/>
          </w:tcPr>
          <w:p w14:paraId="1CD7ACDD"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Equity</w:t>
            </w:r>
          </w:p>
        </w:tc>
        <w:tc>
          <w:tcPr>
            <w:tcW w:w="923" w:type="pct"/>
            <w:shd w:val="clear" w:color="auto" w:fill="000000"/>
            <w:vAlign w:val="center"/>
          </w:tcPr>
          <w:p w14:paraId="190F648B"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Type</w:t>
            </w:r>
          </w:p>
        </w:tc>
        <w:tc>
          <w:tcPr>
            <w:tcW w:w="617" w:type="pct"/>
            <w:shd w:val="clear" w:color="auto" w:fill="000000"/>
            <w:vAlign w:val="center"/>
          </w:tcPr>
          <w:p w14:paraId="7E90DC31"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Insured Amount</w:t>
            </w:r>
          </w:p>
        </w:tc>
        <w:tc>
          <w:tcPr>
            <w:tcW w:w="659" w:type="pct"/>
            <w:shd w:val="clear" w:color="auto" w:fill="000000"/>
            <w:vAlign w:val="center"/>
          </w:tcPr>
          <w:p w14:paraId="165C50BE" w14:textId="77777777" w:rsidR="009F7F6F"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Annualised Premium</w:t>
            </w:r>
          </w:p>
        </w:tc>
      </w:tr>
      <w:tr w:rsidR="009F7F6F" w:rsidRPr="005E4269" w14:paraId="1A2C7EFB" w14:textId="77777777" w:rsidTr="009F7F6F">
        <w:trPr>
          <w:trHeight w:hRule="exact" w:val="340"/>
        </w:trPr>
        <w:tc>
          <w:tcPr>
            <w:tcW w:w="724" w:type="pct"/>
            <w:shd w:val="clear" w:color="auto" w:fill="FFFFFF" w:themeFill="background1"/>
          </w:tcPr>
          <w:p w14:paraId="18489714"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7EFEDFF0" w14:textId="06843096" w:rsidR="009F7F6F" w:rsidRPr="005E4269" w:rsidRDefault="009F7F6F" w:rsidP="00386E6D">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12E203FC"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03BF8F86"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66F1CB43"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650FC365" w14:textId="77777777" w:rsidR="009F7F6F" w:rsidRPr="005E4269" w:rsidRDefault="009F7F6F" w:rsidP="00386E6D">
            <w:pPr>
              <w:spacing w:after="0" w:line="240" w:lineRule="auto"/>
              <w:jc w:val="right"/>
            </w:pPr>
          </w:p>
        </w:tc>
        <w:tc>
          <w:tcPr>
            <w:tcW w:w="659" w:type="pct"/>
            <w:vMerge w:val="restart"/>
            <w:shd w:val="clear" w:color="auto" w:fill="FFFFFF" w:themeFill="background1"/>
            <w:vAlign w:val="center"/>
          </w:tcPr>
          <w:p w14:paraId="28C7F5C6" w14:textId="77777777" w:rsidR="009F7F6F" w:rsidRPr="005E4269" w:rsidRDefault="009F7F6F" w:rsidP="00386E6D">
            <w:pPr>
              <w:spacing w:after="0" w:line="240" w:lineRule="auto"/>
              <w:jc w:val="right"/>
            </w:pPr>
          </w:p>
        </w:tc>
      </w:tr>
      <w:tr w:rsidR="009F7F6F" w:rsidRPr="005E4269" w14:paraId="2E4FC691" w14:textId="77777777" w:rsidTr="009F7F6F">
        <w:trPr>
          <w:trHeight w:hRule="exact" w:val="340"/>
        </w:trPr>
        <w:tc>
          <w:tcPr>
            <w:tcW w:w="724" w:type="pct"/>
            <w:shd w:val="clear" w:color="auto" w:fill="FFFFFF" w:themeFill="background1"/>
          </w:tcPr>
          <w:p w14:paraId="16329EA8"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381012B0" w14:textId="33D890AA"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5BA9C9EB"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1BB4305D"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6AB01A27"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00E8371E"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6797316B"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3BC69E84" w14:textId="77777777" w:rsidTr="009F7F6F">
        <w:trPr>
          <w:trHeight w:hRule="exact" w:val="340"/>
        </w:trPr>
        <w:tc>
          <w:tcPr>
            <w:tcW w:w="724" w:type="pct"/>
            <w:shd w:val="clear" w:color="auto" w:fill="FFFFFF" w:themeFill="background1"/>
          </w:tcPr>
          <w:p w14:paraId="445EA838"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45816ECF" w14:textId="2EFD3ECA"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1184D5A4"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3004B145"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3F1182DA"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1DD5B66C"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2AC3FCD1"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44698AA4" w14:textId="77777777" w:rsidTr="009F7F6F">
        <w:trPr>
          <w:trHeight w:hRule="exact" w:val="340"/>
        </w:trPr>
        <w:tc>
          <w:tcPr>
            <w:tcW w:w="724" w:type="pct"/>
            <w:shd w:val="clear" w:color="auto" w:fill="FFFFFF" w:themeFill="background1"/>
          </w:tcPr>
          <w:p w14:paraId="01A6E742"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1EF6938B" w14:textId="7E684834"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7486EBBF"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770EFDB0"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15273A28" w14:textId="1FF88F7F" w:rsidR="009F7F6F" w:rsidRPr="005E4269" w:rsidRDefault="009F7F6F" w:rsidP="00386E6D">
            <w:pPr>
              <w:spacing w:after="0" w:line="240" w:lineRule="auto"/>
              <w:jc w:val="center"/>
              <w:rPr>
                <w:rFonts w:ascii="Arial" w:hAnsi="Arial" w:cs="Arial"/>
                <w:sz w:val="18"/>
                <w:szCs w:val="18"/>
                <w:lang w:val="en-US" w:eastAsia="en-AU"/>
              </w:rPr>
            </w:pPr>
            <w:r>
              <w:rPr>
                <w:rFonts w:ascii="Arial" w:hAnsi="Arial" w:cs="Arial"/>
                <w:sz w:val="18"/>
                <w:szCs w:val="18"/>
                <w:lang w:val="en-US" w:eastAsia="en-AU"/>
              </w:rPr>
              <w:t>IP</w:t>
            </w:r>
          </w:p>
        </w:tc>
        <w:tc>
          <w:tcPr>
            <w:tcW w:w="617" w:type="pct"/>
            <w:shd w:val="clear" w:color="auto" w:fill="FFFFFF" w:themeFill="background1"/>
            <w:vAlign w:val="center"/>
          </w:tcPr>
          <w:p w14:paraId="1CEED5B1"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1188B3E1"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0A501967" w14:textId="77777777" w:rsidTr="009F7F6F">
        <w:trPr>
          <w:trHeight w:hRule="exact" w:val="340"/>
        </w:trPr>
        <w:tc>
          <w:tcPr>
            <w:tcW w:w="724" w:type="pct"/>
            <w:shd w:val="clear" w:color="auto" w:fill="FFFFFF" w:themeFill="background1"/>
          </w:tcPr>
          <w:p w14:paraId="2AD7A7DE"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4DBBF775" w14:textId="7B0285E5" w:rsidR="009F7F6F" w:rsidRPr="005E4269" w:rsidRDefault="009F7F6F" w:rsidP="00386E6D">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3F11249D"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0FB65E19" w14:textId="4FC96C91"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6244AE5C" w14:textId="7D56E916"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7FE1F1FC" w14:textId="77777777" w:rsidR="009F7F6F" w:rsidRPr="005E4269" w:rsidRDefault="009F7F6F" w:rsidP="00386E6D">
            <w:pPr>
              <w:spacing w:after="0" w:line="240" w:lineRule="auto"/>
              <w:jc w:val="right"/>
            </w:pPr>
          </w:p>
        </w:tc>
        <w:tc>
          <w:tcPr>
            <w:tcW w:w="659" w:type="pct"/>
            <w:vMerge w:val="restart"/>
            <w:shd w:val="clear" w:color="auto" w:fill="FFFFFF" w:themeFill="background1"/>
            <w:vAlign w:val="center"/>
          </w:tcPr>
          <w:p w14:paraId="1A0D4656" w14:textId="77777777" w:rsidR="009F7F6F" w:rsidRPr="005E4269" w:rsidRDefault="009F7F6F" w:rsidP="00386E6D">
            <w:pPr>
              <w:spacing w:after="0" w:line="240" w:lineRule="auto"/>
              <w:jc w:val="right"/>
            </w:pPr>
          </w:p>
        </w:tc>
      </w:tr>
      <w:tr w:rsidR="009F7F6F" w:rsidRPr="005E4269" w14:paraId="24DBC747" w14:textId="77777777" w:rsidTr="009F7F6F">
        <w:trPr>
          <w:trHeight w:hRule="exact" w:val="340"/>
        </w:trPr>
        <w:tc>
          <w:tcPr>
            <w:tcW w:w="724" w:type="pct"/>
            <w:shd w:val="clear" w:color="auto" w:fill="FFFFFF" w:themeFill="background1"/>
          </w:tcPr>
          <w:p w14:paraId="42317D47"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3DEB34D2" w14:textId="2E4FB076"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0356432B"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1F5B8B29"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15F662C3" w14:textId="0A38FF36"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28379587"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777028D7"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438126BC" w14:textId="77777777" w:rsidTr="009F7F6F">
        <w:trPr>
          <w:trHeight w:hRule="exact" w:val="340"/>
        </w:trPr>
        <w:tc>
          <w:tcPr>
            <w:tcW w:w="724" w:type="pct"/>
            <w:shd w:val="clear" w:color="auto" w:fill="FFFFFF" w:themeFill="background1"/>
          </w:tcPr>
          <w:p w14:paraId="339C2F52"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1E78BC59" w14:textId="7F9FE189"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18DE55BC"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248BD801"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23EA5583" w14:textId="47A364A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6FDF5070"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651DCE53"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7E659D6A" w14:textId="77777777" w:rsidTr="009F7F6F">
        <w:trPr>
          <w:trHeight w:hRule="exact" w:val="340"/>
        </w:trPr>
        <w:tc>
          <w:tcPr>
            <w:tcW w:w="724" w:type="pct"/>
            <w:shd w:val="clear" w:color="auto" w:fill="FFFFFF" w:themeFill="background1"/>
          </w:tcPr>
          <w:p w14:paraId="0FC1BEB8"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62E56041" w14:textId="09D01BA8"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14AA8CF6"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6DEE69B2"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6E59B192" w14:textId="1B54DFCA" w:rsidR="009F7F6F" w:rsidRPr="005E4269" w:rsidRDefault="009F7F6F" w:rsidP="00386E6D">
            <w:pPr>
              <w:spacing w:after="0" w:line="240" w:lineRule="auto"/>
              <w:jc w:val="center"/>
              <w:rPr>
                <w:rFonts w:ascii="Arial" w:hAnsi="Arial" w:cs="Arial"/>
                <w:sz w:val="18"/>
                <w:szCs w:val="18"/>
                <w:lang w:val="en-US" w:eastAsia="en-AU"/>
              </w:rPr>
            </w:pPr>
            <w:r>
              <w:rPr>
                <w:rFonts w:ascii="Arial" w:hAnsi="Arial" w:cs="Arial"/>
                <w:sz w:val="18"/>
                <w:szCs w:val="18"/>
                <w:lang w:val="en-US" w:eastAsia="en-AU"/>
              </w:rPr>
              <w:t>IP</w:t>
            </w:r>
          </w:p>
        </w:tc>
        <w:tc>
          <w:tcPr>
            <w:tcW w:w="617" w:type="pct"/>
            <w:shd w:val="clear" w:color="auto" w:fill="FFFFFF" w:themeFill="background1"/>
            <w:vAlign w:val="center"/>
          </w:tcPr>
          <w:p w14:paraId="01FE1B10"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0C60F362"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3B306436" w14:textId="77777777" w:rsidTr="009F7F6F">
        <w:trPr>
          <w:trHeight w:hRule="exact" w:val="340"/>
        </w:trPr>
        <w:tc>
          <w:tcPr>
            <w:tcW w:w="724" w:type="pct"/>
            <w:shd w:val="clear" w:color="auto" w:fill="FFFFFF" w:themeFill="background1"/>
          </w:tcPr>
          <w:p w14:paraId="214E4BC0"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4CB7D94E" w14:textId="16BE65A6" w:rsidR="009F7F6F" w:rsidRPr="005E4269" w:rsidRDefault="009F7F6F" w:rsidP="00386E6D">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44186B77"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77DF7DCF"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53EA5646" w14:textId="625930AF" w:rsidR="009F7F6F" w:rsidRPr="005E4269" w:rsidRDefault="009F7F6F" w:rsidP="00386E6D">
            <w:pPr>
              <w:spacing w:after="0" w:line="240" w:lineRule="auto"/>
              <w:jc w:val="center"/>
              <w:rPr>
                <w:rFonts w:ascii="Arial" w:hAnsi="Arial" w:cs="Arial"/>
                <w:sz w:val="18"/>
                <w:szCs w:val="18"/>
                <w:lang w:val="en-US" w:eastAsia="en-AU"/>
              </w:rPr>
            </w:pPr>
            <w:r>
              <w:rPr>
                <w:rFonts w:ascii="Arial" w:hAnsi="Arial" w:cs="Arial"/>
                <w:sz w:val="18"/>
                <w:szCs w:val="18"/>
                <w:lang w:val="en-US" w:eastAsia="en-AU"/>
              </w:rPr>
              <w:t>Life</w:t>
            </w:r>
          </w:p>
        </w:tc>
        <w:tc>
          <w:tcPr>
            <w:tcW w:w="617" w:type="pct"/>
            <w:shd w:val="clear" w:color="auto" w:fill="FFFFFF" w:themeFill="background1"/>
            <w:vAlign w:val="center"/>
          </w:tcPr>
          <w:p w14:paraId="5FFCA0CE" w14:textId="77777777" w:rsidR="009F7F6F" w:rsidRPr="005E4269" w:rsidRDefault="009F7F6F" w:rsidP="00386E6D">
            <w:pPr>
              <w:spacing w:after="0" w:line="240" w:lineRule="auto"/>
              <w:jc w:val="right"/>
            </w:pPr>
          </w:p>
        </w:tc>
        <w:tc>
          <w:tcPr>
            <w:tcW w:w="659" w:type="pct"/>
            <w:vMerge w:val="restart"/>
            <w:shd w:val="clear" w:color="auto" w:fill="FFFFFF" w:themeFill="background1"/>
            <w:vAlign w:val="center"/>
          </w:tcPr>
          <w:p w14:paraId="79B1F5D2" w14:textId="77777777" w:rsidR="009F7F6F" w:rsidRPr="005E4269" w:rsidRDefault="009F7F6F" w:rsidP="00386E6D">
            <w:pPr>
              <w:spacing w:after="0" w:line="240" w:lineRule="auto"/>
              <w:jc w:val="right"/>
            </w:pPr>
          </w:p>
        </w:tc>
      </w:tr>
      <w:tr w:rsidR="009F7F6F" w:rsidRPr="005E4269" w14:paraId="4D18F0BC" w14:textId="77777777" w:rsidTr="009F7F6F">
        <w:trPr>
          <w:trHeight w:hRule="exact" w:val="340"/>
        </w:trPr>
        <w:tc>
          <w:tcPr>
            <w:tcW w:w="724" w:type="pct"/>
            <w:shd w:val="clear" w:color="auto" w:fill="FFFFFF" w:themeFill="background1"/>
          </w:tcPr>
          <w:p w14:paraId="0DDCADBD"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4A814D40" w14:textId="53BCD24D"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5D7D5DB9"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2D817B5E"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5B6693F9"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09479499"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1A1C5C98"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04D02435" w14:textId="77777777" w:rsidTr="009F7F6F">
        <w:trPr>
          <w:trHeight w:hRule="exact" w:val="340"/>
        </w:trPr>
        <w:tc>
          <w:tcPr>
            <w:tcW w:w="724" w:type="pct"/>
            <w:shd w:val="clear" w:color="auto" w:fill="FFFFFF" w:themeFill="background1"/>
          </w:tcPr>
          <w:p w14:paraId="74552B4B"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50D83B01" w14:textId="6601F65D"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125C85FC"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028CC840"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6DEAFF76"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6B574542"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0E08DB42"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538072EC" w14:textId="77777777" w:rsidTr="009F7F6F">
        <w:trPr>
          <w:trHeight w:hRule="exact" w:val="340"/>
        </w:trPr>
        <w:tc>
          <w:tcPr>
            <w:tcW w:w="724" w:type="pct"/>
            <w:shd w:val="clear" w:color="auto" w:fill="FFFFFF" w:themeFill="background1"/>
          </w:tcPr>
          <w:p w14:paraId="56CC0E37"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730D4E45" w14:textId="026AD077" w:rsidR="009F7F6F" w:rsidRPr="005E4269" w:rsidRDefault="009F7F6F" w:rsidP="00386E6D">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6080A71F"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42984C6B"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67B87DE2" w14:textId="01C5BA3B" w:rsidR="009F7F6F" w:rsidRPr="005E4269" w:rsidRDefault="009F7F6F" w:rsidP="00386E6D">
            <w:pPr>
              <w:spacing w:after="0" w:line="240" w:lineRule="auto"/>
              <w:jc w:val="center"/>
              <w:rPr>
                <w:rFonts w:ascii="Arial" w:hAnsi="Arial" w:cs="Arial"/>
                <w:sz w:val="18"/>
                <w:szCs w:val="18"/>
                <w:lang w:val="en-US" w:eastAsia="en-AU"/>
              </w:rPr>
            </w:pPr>
            <w:r>
              <w:rPr>
                <w:rFonts w:ascii="Arial" w:hAnsi="Arial" w:cs="Arial"/>
                <w:sz w:val="18"/>
                <w:szCs w:val="18"/>
                <w:lang w:val="en-US" w:eastAsia="en-AU"/>
              </w:rPr>
              <w:t>IP</w:t>
            </w:r>
          </w:p>
        </w:tc>
        <w:tc>
          <w:tcPr>
            <w:tcW w:w="617" w:type="pct"/>
            <w:shd w:val="clear" w:color="auto" w:fill="FFFFFF" w:themeFill="background1"/>
            <w:vAlign w:val="center"/>
          </w:tcPr>
          <w:p w14:paraId="2BC23F37" w14:textId="77777777" w:rsidR="009F7F6F" w:rsidRPr="005E4269" w:rsidRDefault="009F7F6F" w:rsidP="00386E6D">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55FFDAF9" w14:textId="77777777" w:rsidR="009F7F6F" w:rsidRPr="005E4269" w:rsidRDefault="009F7F6F" w:rsidP="00386E6D">
            <w:pPr>
              <w:spacing w:after="0" w:line="240" w:lineRule="auto"/>
              <w:jc w:val="right"/>
              <w:rPr>
                <w:rFonts w:ascii="Arial" w:hAnsi="Arial" w:cs="Arial"/>
                <w:sz w:val="18"/>
                <w:szCs w:val="18"/>
                <w:lang w:val="en-US" w:eastAsia="en-AU"/>
              </w:rPr>
            </w:pPr>
          </w:p>
        </w:tc>
      </w:tr>
      <w:tr w:rsidR="009F7F6F" w:rsidRPr="005E4269" w14:paraId="7656A246" w14:textId="77777777" w:rsidTr="009F7F6F">
        <w:trPr>
          <w:trHeight w:hRule="exact" w:val="340"/>
        </w:trPr>
        <w:tc>
          <w:tcPr>
            <w:tcW w:w="724" w:type="pct"/>
            <w:shd w:val="clear" w:color="auto" w:fill="FFFFFF" w:themeFill="background1"/>
          </w:tcPr>
          <w:p w14:paraId="53DAC24C"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2B0CD309" w14:textId="6D4A3B88" w:rsidR="009F7F6F" w:rsidRPr="005E4269" w:rsidRDefault="009F7F6F" w:rsidP="00E37697">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2608DD08"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3D1450CD"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4F6C9A98"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1473960F" w14:textId="77777777" w:rsidR="009F7F6F" w:rsidRPr="005E4269" w:rsidRDefault="009F7F6F" w:rsidP="00E37697">
            <w:pPr>
              <w:spacing w:after="0" w:line="240" w:lineRule="auto"/>
              <w:jc w:val="right"/>
            </w:pPr>
          </w:p>
        </w:tc>
        <w:tc>
          <w:tcPr>
            <w:tcW w:w="659" w:type="pct"/>
            <w:vMerge w:val="restart"/>
            <w:shd w:val="clear" w:color="auto" w:fill="FFFFFF" w:themeFill="background1"/>
            <w:vAlign w:val="center"/>
          </w:tcPr>
          <w:p w14:paraId="315072F3" w14:textId="77777777" w:rsidR="009F7F6F" w:rsidRPr="005E4269" w:rsidRDefault="009F7F6F" w:rsidP="00E37697">
            <w:pPr>
              <w:spacing w:after="0" w:line="240" w:lineRule="auto"/>
              <w:jc w:val="right"/>
            </w:pPr>
          </w:p>
        </w:tc>
      </w:tr>
      <w:tr w:rsidR="009F7F6F" w:rsidRPr="005E4269" w14:paraId="5EBBD562" w14:textId="77777777" w:rsidTr="009F7F6F">
        <w:trPr>
          <w:trHeight w:hRule="exact" w:val="340"/>
        </w:trPr>
        <w:tc>
          <w:tcPr>
            <w:tcW w:w="724" w:type="pct"/>
            <w:shd w:val="clear" w:color="auto" w:fill="FFFFFF" w:themeFill="background1"/>
          </w:tcPr>
          <w:p w14:paraId="2280823E"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749C5B00" w14:textId="0A5CBB0C"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2D5C0DB5"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3F869239"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28A47AC3"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49064D73"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11D620FA"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49D53242" w14:textId="77777777" w:rsidTr="009F7F6F">
        <w:trPr>
          <w:trHeight w:hRule="exact" w:val="340"/>
        </w:trPr>
        <w:tc>
          <w:tcPr>
            <w:tcW w:w="724" w:type="pct"/>
            <w:shd w:val="clear" w:color="auto" w:fill="FFFFFF" w:themeFill="background1"/>
          </w:tcPr>
          <w:p w14:paraId="2F66B295"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66F60424" w14:textId="371157EB"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0709B65E"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1AA5ED19"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6A858D5B"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208CBB85"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5202A087"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1F6C219C" w14:textId="77777777" w:rsidTr="009F7F6F">
        <w:trPr>
          <w:trHeight w:hRule="exact" w:val="340"/>
        </w:trPr>
        <w:tc>
          <w:tcPr>
            <w:tcW w:w="724" w:type="pct"/>
            <w:shd w:val="clear" w:color="auto" w:fill="FFFFFF" w:themeFill="background1"/>
          </w:tcPr>
          <w:p w14:paraId="0240C9FC"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50AA14F7" w14:textId="11DDBA4D"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27F31535"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3381650D"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060E728D" w14:textId="12521619" w:rsidR="009F7F6F" w:rsidRPr="005E4269" w:rsidRDefault="009F7F6F" w:rsidP="00E37697">
            <w:pPr>
              <w:spacing w:after="0" w:line="240" w:lineRule="auto"/>
              <w:jc w:val="center"/>
              <w:rPr>
                <w:rFonts w:ascii="Arial" w:hAnsi="Arial" w:cs="Arial"/>
                <w:sz w:val="18"/>
                <w:szCs w:val="18"/>
                <w:lang w:val="en-US" w:eastAsia="en-AU"/>
              </w:rPr>
            </w:pPr>
            <w:r>
              <w:rPr>
                <w:rFonts w:ascii="Arial" w:hAnsi="Arial" w:cs="Arial"/>
                <w:sz w:val="18"/>
                <w:szCs w:val="18"/>
                <w:lang w:val="en-US" w:eastAsia="en-AU"/>
              </w:rPr>
              <w:t>IP</w:t>
            </w:r>
          </w:p>
        </w:tc>
        <w:tc>
          <w:tcPr>
            <w:tcW w:w="617" w:type="pct"/>
            <w:shd w:val="clear" w:color="auto" w:fill="FFFFFF" w:themeFill="background1"/>
            <w:vAlign w:val="center"/>
          </w:tcPr>
          <w:p w14:paraId="734D41FE"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75E9A502"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4AF335C8" w14:textId="77777777" w:rsidTr="009F7F6F">
        <w:trPr>
          <w:trHeight w:hRule="exact" w:val="340"/>
        </w:trPr>
        <w:tc>
          <w:tcPr>
            <w:tcW w:w="724" w:type="pct"/>
            <w:shd w:val="clear" w:color="auto" w:fill="FFFFFF" w:themeFill="background1"/>
          </w:tcPr>
          <w:p w14:paraId="07982328" w14:textId="77777777" w:rsidR="009F7F6F" w:rsidRPr="005E4269" w:rsidRDefault="009F7F6F" w:rsidP="00386E6D">
            <w:pPr>
              <w:spacing w:after="0" w:line="240" w:lineRule="auto"/>
              <w:rPr>
                <w:rFonts w:ascii="Arial" w:hAnsi="Arial" w:cs="Arial"/>
                <w:b/>
                <w:sz w:val="18"/>
                <w:szCs w:val="18"/>
                <w:lang w:val="en-US" w:eastAsia="en-AU"/>
              </w:rPr>
            </w:pPr>
          </w:p>
        </w:tc>
        <w:tc>
          <w:tcPr>
            <w:tcW w:w="724" w:type="pct"/>
            <w:shd w:val="clear" w:color="auto" w:fill="FFFFFF" w:themeFill="background1"/>
            <w:vAlign w:val="center"/>
          </w:tcPr>
          <w:p w14:paraId="4009C5B1" w14:textId="0A9169E5" w:rsidR="009F7F6F" w:rsidRPr="005E4269" w:rsidRDefault="009F7F6F" w:rsidP="00386E6D">
            <w:pPr>
              <w:spacing w:after="0" w:line="240" w:lineRule="auto"/>
              <w:rPr>
                <w:rFonts w:ascii="Arial" w:hAnsi="Arial" w:cs="Arial"/>
                <w:b/>
                <w:sz w:val="18"/>
                <w:szCs w:val="18"/>
                <w:lang w:val="en-US" w:eastAsia="en-AU"/>
              </w:rPr>
            </w:pPr>
            <w:r w:rsidRPr="005E4269">
              <w:rPr>
                <w:rFonts w:ascii="Arial" w:hAnsi="Arial" w:cs="Arial"/>
                <w:b/>
                <w:sz w:val="18"/>
                <w:szCs w:val="18"/>
                <w:lang w:val="en-US" w:eastAsia="en-AU"/>
              </w:rPr>
              <w:t>Total</w:t>
            </w:r>
          </w:p>
        </w:tc>
        <w:tc>
          <w:tcPr>
            <w:tcW w:w="3552" w:type="pct"/>
            <w:gridSpan w:val="5"/>
            <w:shd w:val="clear" w:color="auto" w:fill="FFFFFF" w:themeFill="background1"/>
            <w:vAlign w:val="center"/>
          </w:tcPr>
          <w:p w14:paraId="51F1F93B" w14:textId="77777777" w:rsidR="009F7F6F" w:rsidRPr="005E4269" w:rsidRDefault="009F7F6F" w:rsidP="00386E6D">
            <w:pPr>
              <w:spacing w:after="0" w:line="240" w:lineRule="auto"/>
              <w:jc w:val="right"/>
              <w:rPr>
                <w:rFonts w:ascii="Arial" w:hAnsi="Arial" w:cs="Arial"/>
                <w:b/>
                <w:sz w:val="18"/>
                <w:szCs w:val="18"/>
                <w:lang w:val="en-US" w:eastAsia="en-AU"/>
              </w:rPr>
            </w:pPr>
          </w:p>
        </w:tc>
      </w:tr>
    </w:tbl>
    <w:p w14:paraId="35F68C21" w14:textId="77777777" w:rsidR="009F7F6F" w:rsidRDefault="009F7F6F" w:rsidP="00E37697">
      <w:pPr>
        <w:pStyle w:val="Affinia2"/>
        <w:spacing w:before="200"/>
        <w:rPr>
          <w:rFonts w:ascii="Arial" w:hAnsi="Arial" w:cs="Arial"/>
          <w:sz w:val="18"/>
          <w:szCs w:val="18"/>
        </w:rPr>
      </w:pPr>
    </w:p>
    <w:p w14:paraId="1F7EA7E4" w14:textId="12AD977F" w:rsidR="009F7F6F" w:rsidRDefault="009F7F6F" w:rsidP="00E37697">
      <w:pPr>
        <w:pStyle w:val="Affinia2"/>
        <w:spacing w:before="200"/>
        <w:rPr>
          <w:sz w:val="24"/>
          <w:szCs w:val="24"/>
        </w:rPr>
      </w:pPr>
      <w:r w:rsidRPr="009F7F6F">
        <w:rPr>
          <w:rFonts w:ascii="Arial" w:hAnsi="Arial" w:cs="Arial"/>
          <w:sz w:val="18"/>
          <w:szCs w:val="18"/>
        </w:rPr>
        <w:t>Any exclusions/loadings?</w:t>
      </w:r>
    </w:p>
    <w:p w14:paraId="1D044969" w14:textId="2899A886" w:rsidR="00E37697" w:rsidRDefault="00E37697">
      <w:pPr>
        <w:rPr>
          <w:b/>
          <w:sz w:val="24"/>
          <w:szCs w:val="24"/>
        </w:rPr>
      </w:pPr>
    </w:p>
    <w:p w14:paraId="015F6E59" w14:textId="6B1EF0AF" w:rsidR="00E37697" w:rsidRDefault="00E37697" w:rsidP="00E37697">
      <w:pPr>
        <w:pStyle w:val="Affinia2"/>
        <w:spacing w:before="200"/>
        <w:rPr>
          <w:sz w:val="24"/>
          <w:szCs w:val="24"/>
        </w:rPr>
      </w:pPr>
      <w:r w:rsidRPr="000875F1">
        <w:rPr>
          <w:sz w:val="24"/>
          <w:szCs w:val="24"/>
        </w:rPr>
        <w:t xml:space="preserve">Existing </w:t>
      </w:r>
      <w:r>
        <w:rPr>
          <w:sz w:val="24"/>
          <w:szCs w:val="24"/>
        </w:rPr>
        <w:t>Key Person Capital Insurance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1394"/>
        <w:gridCol w:w="1423"/>
        <w:gridCol w:w="1182"/>
        <w:gridCol w:w="1777"/>
        <w:gridCol w:w="1188"/>
        <w:gridCol w:w="1269"/>
      </w:tblGrid>
      <w:tr w:rsidR="009F7F6F" w:rsidRPr="00C07765" w14:paraId="02CD8B5B" w14:textId="77777777" w:rsidTr="009F7F6F">
        <w:trPr>
          <w:trHeight w:hRule="exact" w:val="564"/>
        </w:trPr>
        <w:tc>
          <w:tcPr>
            <w:tcW w:w="724" w:type="pct"/>
            <w:shd w:val="clear" w:color="auto" w:fill="000000"/>
          </w:tcPr>
          <w:p w14:paraId="66EC8ED0" w14:textId="261F84C6" w:rsidR="009F7F6F" w:rsidRDefault="009F7F6F" w:rsidP="00E37697">
            <w:pPr>
              <w:spacing w:after="0" w:line="240" w:lineRule="auto"/>
              <w:rPr>
                <w:rFonts w:ascii="Arial" w:hAnsi="Arial" w:cs="Arial"/>
                <w:b/>
                <w:sz w:val="18"/>
                <w:szCs w:val="18"/>
                <w:lang w:eastAsia="zh-CN"/>
              </w:rPr>
            </w:pPr>
            <w:r>
              <w:rPr>
                <w:rFonts w:ascii="Arial" w:hAnsi="Arial" w:cs="Arial"/>
                <w:b/>
                <w:sz w:val="18"/>
                <w:szCs w:val="18"/>
                <w:lang w:eastAsia="zh-CN"/>
              </w:rPr>
              <w:t>Insurer &amp; Policy No</w:t>
            </w:r>
          </w:p>
        </w:tc>
        <w:tc>
          <w:tcPr>
            <w:tcW w:w="724" w:type="pct"/>
            <w:shd w:val="clear" w:color="auto" w:fill="000000"/>
            <w:vAlign w:val="center"/>
          </w:tcPr>
          <w:p w14:paraId="45190F8B" w14:textId="63D113AC" w:rsidR="009F7F6F" w:rsidRPr="00FC7F49" w:rsidRDefault="009F7F6F" w:rsidP="00E37697">
            <w:pPr>
              <w:spacing w:after="0" w:line="240" w:lineRule="auto"/>
              <w:rPr>
                <w:rFonts w:ascii="Arial" w:hAnsi="Arial" w:cs="Arial"/>
                <w:b/>
                <w:sz w:val="18"/>
                <w:szCs w:val="18"/>
                <w:lang w:eastAsia="zh-CN"/>
              </w:rPr>
            </w:pPr>
            <w:r>
              <w:rPr>
                <w:rFonts w:ascii="Arial" w:hAnsi="Arial" w:cs="Arial"/>
                <w:b/>
                <w:sz w:val="18"/>
                <w:szCs w:val="18"/>
                <w:lang w:eastAsia="zh-CN"/>
              </w:rPr>
              <w:t>Life Insured</w:t>
            </w:r>
          </w:p>
        </w:tc>
        <w:tc>
          <w:tcPr>
            <w:tcW w:w="739" w:type="pct"/>
            <w:shd w:val="clear" w:color="auto" w:fill="000000"/>
            <w:vAlign w:val="center"/>
          </w:tcPr>
          <w:p w14:paraId="6D761EB6" w14:textId="77777777" w:rsidR="009F7F6F" w:rsidRPr="00C07765" w:rsidRDefault="009F7F6F" w:rsidP="00E37697">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Policy Owner</w:t>
            </w:r>
          </w:p>
        </w:tc>
        <w:tc>
          <w:tcPr>
            <w:tcW w:w="614" w:type="pct"/>
            <w:shd w:val="clear" w:color="auto" w:fill="000000"/>
            <w:vAlign w:val="center"/>
          </w:tcPr>
          <w:p w14:paraId="678521E7" w14:textId="77777777" w:rsidR="009F7F6F" w:rsidRPr="00C07765" w:rsidRDefault="009F7F6F" w:rsidP="00E37697">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Equity</w:t>
            </w:r>
          </w:p>
        </w:tc>
        <w:tc>
          <w:tcPr>
            <w:tcW w:w="923" w:type="pct"/>
            <w:shd w:val="clear" w:color="auto" w:fill="000000"/>
            <w:vAlign w:val="center"/>
          </w:tcPr>
          <w:p w14:paraId="7972896F" w14:textId="77777777" w:rsidR="009F7F6F" w:rsidRPr="00C07765" w:rsidRDefault="009F7F6F" w:rsidP="00E37697">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Type</w:t>
            </w:r>
          </w:p>
        </w:tc>
        <w:tc>
          <w:tcPr>
            <w:tcW w:w="617" w:type="pct"/>
            <w:shd w:val="clear" w:color="auto" w:fill="000000"/>
            <w:vAlign w:val="center"/>
          </w:tcPr>
          <w:p w14:paraId="3A0F6475" w14:textId="77777777" w:rsidR="009F7F6F" w:rsidRPr="00C07765" w:rsidRDefault="009F7F6F" w:rsidP="00E37697">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Insured Amount</w:t>
            </w:r>
          </w:p>
        </w:tc>
        <w:tc>
          <w:tcPr>
            <w:tcW w:w="659" w:type="pct"/>
            <w:shd w:val="clear" w:color="auto" w:fill="000000"/>
            <w:vAlign w:val="center"/>
          </w:tcPr>
          <w:p w14:paraId="7B8D9D04" w14:textId="77777777" w:rsidR="009F7F6F" w:rsidRDefault="009F7F6F" w:rsidP="00E37697">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Annualised Premium</w:t>
            </w:r>
          </w:p>
        </w:tc>
      </w:tr>
      <w:tr w:rsidR="009F7F6F" w:rsidRPr="005E4269" w14:paraId="771DFA45" w14:textId="77777777" w:rsidTr="009F7F6F">
        <w:trPr>
          <w:trHeight w:hRule="exact" w:val="340"/>
        </w:trPr>
        <w:tc>
          <w:tcPr>
            <w:tcW w:w="724" w:type="pct"/>
            <w:shd w:val="clear" w:color="auto" w:fill="FFFFFF" w:themeFill="background1"/>
          </w:tcPr>
          <w:p w14:paraId="6EE1711B"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2267E0ED" w14:textId="1C2FBFE5" w:rsidR="009F7F6F" w:rsidRPr="005E4269" w:rsidRDefault="009F7F6F" w:rsidP="00E37697">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062CA6CA"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7A0750D2"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05B48666"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79949F23" w14:textId="77777777" w:rsidR="009F7F6F" w:rsidRPr="005E4269" w:rsidRDefault="009F7F6F" w:rsidP="00E37697">
            <w:pPr>
              <w:spacing w:after="0" w:line="240" w:lineRule="auto"/>
              <w:jc w:val="right"/>
            </w:pPr>
          </w:p>
        </w:tc>
        <w:tc>
          <w:tcPr>
            <w:tcW w:w="659" w:type="pct"/>
            <w:vMerge w:val="restart"/>
            <w:shd w:val="clear" w:color="auto" w:fill="FFFFFF" w:themeFill="background1"/>
            <w:vAlign w:val="center"/>
          </w:tcPr>
          <w:p w14:paraId="55AA08BC" w14:textId="77777777" w:rsidR="009F7F6F" w:rsidRPr="005E4269" w:rsidRDefault="009F7F6F" w:rsidP="00E37697">
            <w:pPr>
              <w:spacing w:after="0" w:line="240" w:lineRule="auto"/>
              <w:jc w:val="right"/>
            </w:pPr>
          </w:p>
        </w:tc>
      </w:tr>
      <w:tr w:rsidR="009F7F6F" w:rsidRPr="005E4269" w14:paraId="084CF0D3" w14:textId="77777777" w:rsidTr="009F7F6F">
        <w:trPr>
          <w:trHeight w:hRule="exact" w:val="340"/>
        </w:trPr>
        <w:tc>
          <w:tcPr>
            <w:tcW w:w="724" w:type="pct"/>
            <w:shd w:val="clear" w:color="auto" w:fill="FFFFFF" w:themeFill="background1"/>
          </w:tcPr>
          <w:p w14:paraId="44954F5C"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5417316F" w14:textId="59BD0C7F"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18D05FA5"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0CF1FB23"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3A3C180D"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2E737640"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1E8C52B0"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63BA5063" w14:textId="77777777" w:rsidTr="009F7F6F">
        <w:trPr>
          <w:trHeight w:hRule="exact" w:val="340"/>
        </w:trPr>
        <w:tc>
          <w:tcPr>
            <w:tcW w:w="724" w:type="pct"/>
            <w:shd w:val="clear" w:color="auto" w:fill="FFFFFF" w:themeFill="background1"/>
          </w:tcPr>
          <w:p w14:paraId="6D19BECB"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0ABF7BB0" w14:textId="2F12537D"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6EF8C8C8"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593B8330"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5B249CE1"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26A358C7"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6391997E"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196A3685" w14:textId="77777777" w:rsidTr="009F7F6F">
        <w:trPr>
          <w:trHeight w:hRule="exact" w:val="340"/>
        </w:trPr>
        <w:tc>
          <w:tcPr>
            <w:tcW w:w="724" w:type="pct"/>
            <w:shd w:val="clear" w:color="auto" w:fill="FFFFFF" w:themeFill="background1"/>
          </w:tcPr>
          <w:p w14:paraId="581EAB68"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7DAAC917" w14:textId="0FB97087" w:rsidR="009F7F6F" w:rsidRPr="005E4269" w:rsidRDefault="009F7F6F" w:rsidP="00E37697">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1BF18379"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1B4D8610"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081CC3C5"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528F19A2" w14:textId="77777777" w:rsidR="009F7F6F" w:rsidRPr="005E4269" w:rsidRDefault="009F7F6F" w:rsidP="00E37697">
            <w:pPr>
              <w:spacing w:after="0" w:line="240" w:lineRule="auto"/>
              <w:jc w:val="right"/>
            </w:pPr>
          </w:p>
        </w:tc>
        <w:tc>
          <w:tcPr>
            <w:tcW w:w="659" w:type="pct"/>
            <w:vMerge w:val="restart"/>
            <w:shd w:val="clear" w:color="auto" w:fill="FFFFFF" w:themeFill="background1"/>
            <w:vAlign w:val="center"/>
          </w:tcPr>
          <w:p w14:paraId="56D7371D" w14:textId="77777777" w:rsidR="009F7F6F" w:rsidRPr="005E4269" w:rsidRDefault="009F7F6F" w:rsidP="00E37697">
            <w:pPr>
              <w:spacing w:after="0" w:line="240" w:lineRule="auto"/>
              <w:jc w:val="right"/>
            </w:pPr>
          </w:p>
        </w:tc>
      </w:tr>
      <w:tr w:rsidR="009F7F6F" w:rsidRPr="005E4269" w14:paraId="091EEEE7" w14:textId="77777777" w:rsidTr="009F7F6F">
        <w:trPr>
          <w:trHeight w:hRule="exact" w:val="340"/>
        </w:trPr>
        <w:tc>
          <w:tcPr>
            <w:tcW w:w="724" w:type="pct"/>
            <w:shd w:val="clear" w:color="auto" w:fill="FFFFFF" w:themeFill="background1"/>
          </w:tcPr>
          <w:p w14:paraId="1671597F"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1ABA3DC6" w14:textId="2BA28FBF"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75E083E8"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41315737"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1CEB9D18"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15F65978"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26D30977"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4B165370" w14:textId="77777777" w:rsidTr="009F7F6F">
        <w:trPr>
          <w:trHeight w:hRule="exact" w:val="340"/>
        </w:trPr>
        <w:tc>
          <w:tcPr>
            <w:tcW w:w="724" w:type="pct"/>
            <w:shd w:val="clear" w:color="auto" w:fill="FFFFFF" w:themeFill="background1"/>
          </w:tcPr>
          <w:p w14:paraId="624BEFBF"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02BFD123" w14:textId="15831F14"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13C6EE8E"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51BA71F6"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78B2D9EF"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005F916D"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6D5AAFC7"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2BD94F4E" w14:textId="77777777" w:rsidTr="009F7F6F">
        <w:trPr>
          <w:trHeight w:hRule="exact" w:val="340"/>
        </w:trPr>
        <w:tc>
          <w:tcPr>
            <w:tcW w:w="724" w:type="pct"/>
            <w:shd w:val="clear" w:color="auto" w:fill="FFFFFF" w:themeFill="background1"/>
          </w:tcPr>
          <w:p w14:paraId="30A6ADCD"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328BD85D" w14:textId="1639560B" w:rsidR="009F7F6F" w:rsidRPr="005E4269" w:rsidRDefault="009F7F6F" w:rsidP="00E37697">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39F8381C"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028D593A"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03A4AB63"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5F4FB9F9" w14:textId="77777777" w:rsidR="009F7F6F" w:rsidRPr="005E4269" w:rsidRDefault="009F7F6F" w:rsidP="00E37697">
            <w:pPr>
              <w:spacing w:after="0" w:line="240" w:lineRule="auto"/>
              <w:jc w:val="right"/>
            </w:pPr>
          </w:p>
        </w:tc>
        <w:tc>
          <w:tcPr>
            <w:tcW w:w="659" w:type="pct"/>
            <w:vMerge w:val="restart"/>
            <w:shd w:val="clear" w:color="auto" w:fill="FFFFFF" w:themeFill="background1"/>
            <w:vAlign w:val="center"/>
          </w:tcPr>
          <w:p w14:paraId="109E8176" w14:textId="77777777" w:rsidR="009F7F6F" w:rsidRPr="005E4269" w:rsidRDefault="009F7F6F" w:rsidP="00E37697">
            <w:pPr>
              <w:spacing w:after="0" w:line="240" w:lineRule="auto"/>
              <w:jc w:val="right"/>
            </w:pPr>
          </w:p>
        </w:tc>
      </w:tr>
      <w:tr w:rsidR="009F7F6F" w:rsidRPr="005E4269" w14:paraId="3559683F" w14:textId="77777777" w:rsidTr="009F7F6F">
        <w:trPr>
          <w:trHeight w:hRule="exact" w:val="340"/>
        </w:trPr>
        <w:tc>
          <w:tcPr>
            <w:tcW w:w="724" w:type="pct"/>
            <w:shd w:val="clear" w:color="auto" w:fill="FFFFFF" w:themeFill="background1"/>
          </w:tcPr>
          <w:p w14:paraId="44B4134C"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4AC42918" w14:textId="05666818"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62695BAD"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7EEEF381"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30009F24"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22E5E48C"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687D98BD"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3958B210" w14:textId="77777777" w:rsidTr="009F7F6F">
        <w:trPr>
          <w:trHeight w:hRule="exact" w:val="340"/>
        </w:trPr>
        <w:tc>
          <w:tcPr>
            <w:tcW w:w="724" w:type="pct"/>
            <w:shd w:val="clear" w:color="auto" w:fill="FFFFFF" w:themeFill="background1"/>
          </w:tcPr>
          <w:p w14:paraId="1A225B72"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42010DB5" w14:textId="4B551563"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3D77A3E8"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31D7DC3D"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4128EBA6"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59E510D3"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43C36078"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114E9E23" w14:textId="77777777" w:rsidTr="009F7F6F">
        <w:trPr>
          <w:trHeight w:hRule="exact" w:val="340"/>
        </w:trPr>
        <w:tc>
          <w:tcPr>
            <w:tcW w:w="724" w:type="pct"/>
            <w:shd w:val="clear" w:color="auto" w:fill="FFFFFF" w:themeFill="background1"/>
          </w:tcPr>
          <w:p w14:paraId="2B2ED117"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val="restart"/>
            <w:shd w:val="clear" w:color="auto" w:fill="FFFFFF" w:themeFill="background1"/>
            <w:vAlign w:val="center"/>
          </w:tcPr>
          <w:p w14:paraId="1AB3DAD1" w14:textId="331AEE25" w:rsidR="009F7F6F" w:rsidRPr="005E4269" w:rsidRDefault="009F7F6F" w:rsidP="00E37697">
            <w:pPr>
              <w:spacing w:after="0" w:line="240" w:lineRule="auto"/>
              <w:rPr>
                <w:rFonts w:ascii="Arial" w:hAnsi="Arial" w:cs="Arial"/>
                <w:sz w:val="18"/>
                <w:szCs w:val="18"/>
                <w:lang w:val="en-US" w:eastAsia="en-AU"/>
              </w:rPr>
            </w:pPr>
          </w:p>
        </w:tc>
        <w:tc>
          <w:tcPr>
            <w:tcW w:w="739" w:type="pct"/>
            <w:vMerge w:val="restart"/>
            <w:shd w:val="clear" w:color="auto" w:fill="FFFFFF" w:themeFill="background1"/>
            <w:vAlign w:val="center"/>
          </w:tcPr>
          <w:p w14:paraId="00DE56F3"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val="restart"/>
            <w:shd w:val="clear" w:color="auto" w:fill="FFFFFF" w:themeFill="background1"/>
            <w:vAlign w:val="center"/>
          </w:tcPr>
          <w:p w14:paraId="6CBA65A4"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45DA3BB7"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Life</w:t>
            </w:r>
          </w:p>
        </w:tc>
        <w:tc>
          <w:tcPr>
            <w:tcW w:w="617" w:type="pct"/>
            <w:shd w:val="clear" w:color="auto" w:fill="FFFFFF" w:themeFill="background1"/>
            <w:vAlign w:val="center"/>
          </w:tcPr>
          <w:p w14:paraId="6031B984" w14:textId="77777777" w:rsidR="009F7F6F" w:rsidRPr="005E4269" w:rsidRDefault="009F7F6F" w:rsidP="00E37697">
            <w:pPr>
              <w:spacing w:after="0" w:line="240" w:lineRule="auto"/>
              <w:jc w:val="right"/>
            </w:pPr>
          </w:p>
        </w:tc>
        <w:tc>
          <w:tcPr>
            <w:tcW w:w="659" w:type="pct"/>
            <w:vMerge w:val="restart"/>
            <w:shd w:val="clear" w:color="auto" w:fill="FFFFFF" w:themeFill="background1"/>
            <w:vAlign w:val="center"/>
          </w:tcPr>
          <w:p w14:paraId="6EA6D537" w14:textId="77777777" w:rsidR="009F7F6F" w:rsidRPr="005E4269" w:rsidRDefault="009F7F6F" w:rsidP="00E37697">
            <w:pPr>
              <w:spacing w:after="0" w:line="240" w:lineRule="auto"/>
              <w:jc w:val="right"/>
            </w:pPr>
          </w:p>
        </w:tc>
      </w:tr>
      <w:tr w:rsidR="009F7F6F" w:rsidRPr="005E4269" w14:paraId="073EE85E" w14:textId="77777777" w:rsidTr="009F7F6F">
        <w:trPr>
          <w:trHeight w:hRule="exact" w:val="340"/>
        </w:trPr>
        <w:tc>
          <w:tcPr>
            <w:tcW w:w="724" w:type="pct"/>
            <w:shd w:val="clear" w:color="auto" w:fill="FFFFFF" w:themeFill="background1"/>
          </w:tcPr>
          <w:p w14:paraId="42D29F46"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101561A3" w14:textId="3E183C6B"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1F4F512E"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40EA1692"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6F70B61A"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TPD</w:t>
            </w:r>
          </w:p>
        </w:tc>
        <w:tc>
          <w:tcPr>
            <w:tcW w:w="617" w:type="pct"/>
            <w:shd w:val="clear" w:color="auto" w:fill="FFFFFF" w:themeFill="background1"/>
            <w:vAlign w:val="center"/>
          </w:tcPr>
          <w:p w14:paraId="52070632"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728584A7"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1BE5BAB2" w14:textId="77777777" w:rsidTr="009F7F6F">
        <w:trPr>
          <w:trHeight w:hRule="exact" w:val="340"/>
        </w:trPr>
        <w:tc>
          <w:tcPr>
            <w:tcW w:w="724" w:type="pct"/>
            <w:shd w:val="clear" w:color="auto" w:fill="FFFFFF" w:themeFill="background1"/>
          </w:tcPr>
          <w:p w14:paraId="035CE24D" w14:textId="77777777" w:rsidR="009F7F6F" w:rsidRPr="005E4269" w:rsidRDefault="009F7F6F" w:rsidP="00E37697">
            <w:pPr>
              <w:spacing w:after="0" w:line="240" w:lineRule="auto"/>
              <w:rPr>
                <w:rFonts w:ascii="Arial" w:hAnsi="Arial" w:cs="Arial"/>
                <w:sz w:val="18"/>
                <w:szCs w:val="18"/>
                <w:lang w:val="en-US" w:eastAsia="en-AU"/>
              </w:rPr>
            </w:pPr>
          </w:p>
        </w:tc>
        <w:tc>
          <w:tcPr>
            <w:tcW w:w="724" w:type="pct"/>
            <w:vMerge/>
            <w:shd w:val="clear" w:color="auto" w:fill="FFFFFF" w:themeFill="background1"/>
            <w:vAlign w:val="center"/>
          </w:tcPr>
          <w:p w14:paraId="13650EA1" w14:textId="2535286F" w:rsidR="009F7F6F" w:rsidRPr="005E4269" w:rsidRDefault="009F7F6F" w:rsidP="00E37697">
            <w:pPr>
              <w:spacing w:after="0" w:line="240" w:lineRule="auto"/>
              <w:rPr>
                <w:rFonts w:ascii="Arial" w:hAnsi="Arial" w:cs="Arial"/>
                <w:sz w:val="18"/>
                <w:szCs w:val="18"/>
                <w:lang w:val="en-US" w:eastAsia="en-AU"/>
              </w:rPr>
            </w:pPr>
          </w:p>
        </w:tc>
        <w:tc>
          <w:tcPr>
            <w:tcW w:w="739" w:type="pct"/>
            <w:vMerge/>
            <w:shd w:val="clear" w:color="auto" w:fill="FFFFFF" w:themeFill="background1"/>
            <w:vAlign w:val="center"/>
          </w:tcPr>
          <w:p w14:paraId="26EEFDF9"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614" w:type="pct"/>
            <w:vMerge/>
            <w:shd w:val="clear" w:color="auto" w:fill="FFFFFF" w:themeFill="background1"/>
            <w:vAlign w:val="center"/>
          </w:tcPr>
          <w:p w14:paraId="3991F7DF" w14:textId="77777777" w:rsidR="009F7F6F" w:rsidRPr="005E4269" w:rsidRDefault="009F7F6F" w:rsidP="00E37697">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2FDF0B9E" w14:textId="77777777" w:rsidR="009F7F6F" w:rsidRPr="005E4269" w:rsidRDefault="009F7F6F" w:rsidP="00E37697">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Trauma</w:t>
            </w:r>
          </w:p>
        </w:tc>
        <w:tc>
          <w:tcPr>
            <w:tcW w:w="617" w:type="pct"/>
            <w:shd w:val="clear" w:color="auto" w:fill="FFFFFF" w:themeFill="background1"/>
            <w:vAlign w:val="center"/>
          </w:tcPr>
          <w:p w14:paraId="1ACD6B91" w14:textId="77777777" w:rsidR="009F7F6F" w:rsidRPr="005E4269" w:rsidRDefault="009F7F6F" w:rsidP="00E37697">
            <w:pPr>
              <w:spacing w:after="0" w:line="240" w:lineRule="auto"/>
              <w:jc w:val="right"/>
              <w:rPr>
                <w:rFonts w:ascii="Arial" w:hAnsi="Arial" w:cs="Arial"/>
                <w:sz w:val="18"/>
                <w:szCs w:val="18"/>
                <w:lang w:val="en-US" w:eastAsia="en-AU"/>
              </w:rPr>
            </w:pPr>
          </w:p>
        </w:tc>
        <w:tc>
          <w:tcPr>
            <w:tcW w:w="659" w:type="pct"/>
            <w:vMerge/>
            <w:shd w:val="clear" w:color="auto" w:fill="FFFFFF" w:themeFill="background1"/>
            <w:vAlign w:val="center"/>
          </w:tcPr>
          <w:p w14:paraId="55A451DF" w14:textId="77777777" w:rsidR="009F7F6F" w:rsidRPr="005E4269" w:rsidRDefault="009F7F6F" w:rsidP="00E37697">
            <w:pPr>
              <w:spacing w:after="0" w:line="240" w:lineRule="auto"/>
              <w:jc w:val="right"/>
              <w:rPr>
                <w:rFonts w:ascii="Arial" w:hAnsi="Arial" w:cs="Arial"/>
                <w:sz w:val="18"/>
                <w:szCs w:val="18"/>
                <w:lang w:val="en-US" w:eastAsia="en-AU"/>
              </w:rPr>
            </w:pPr>
          </w:p>
        </w:tc>
      </w:tr>
      <w:tr w:rsidR="009F7F6F" w:rsidRPr="005E4269" w14:paraId="2876FCC9" w14:textId="77777777" w:rsidTr="009F7F6F">
        <w:trPr>
          <w:trHeight w:hRule="exact" w:val="340"/>
        </w:trPr>
        <w:tc>
          <w:tcPr>
            <w:tcW w:w="724" w:type="pct"/>
            <w:shd w:val="clear" w:color="auto" w:fill="FFFFFF" w:themeFill="background1"/>
          </w:tcPr>
          <w:p w14:paraId="5EF2DD45" w14:textId="77777777" w:rsidR="009F7F6F" w:rsidRPr="005E4269" w:rsidRDefault="009F7F6F" w:rsidP="00E37697">
            <w:pPr>
              <w:spacing w:after="0" w:line="240" w:lineRule="auto"/>
              <w:rPr>
                <w:rFonts w:ascii="Arial" w:hAnsi="Arial" w:cs="Arial"/>
                <w:b/>
                <w:sz w:val="18"/>
                <w:szCs w:val="18"/>
                <w:lang w:val="en-US" w:eastAsia="en-AU"/>
              </w:rPr>
            </w:pPr>
          </w:p>
        </w:tc>
        <w:tc>
          <w:tcPr>
            <w:tcW w:w="724" w:type="pct"/>
            <w:shd w:val="clear" w:color="auto" w:fill="FFFFFF" w:themeFill="background1"/>
            <w:vAlign w:val="center"/>
          </w:tcPr>
          <w:p w14:paraId="5737FA9B" w14:textId="1D624B63" w:rsidR="009F7F6F" w:rsidRPr="005E4269" w:rsidRDefault="009F7F6F" w:rsidP="00E37697">
            <w:pPr>
              <w:spacing w:after="0" w:line="240" w:lineRule="auto"/>
              <w:rPr>
                <w:rFonts w:ascii="Arial" w:hAnsi="Arial" w:cs="Arial"/>
                <w:b/>
                <w:sz w:val="18"/>
                <w:szCs w:val="18"/>
                <w:lang w:val="en-US" w:eastAsia="en-AU"/>
              </w:rPr>
            </w:pPr>
            <w:r w:rsidRPr="005E4269">
              <w:rPr>
                <w:rFonts w:ascii="Arial" w:hAnsi="Arial" w:cs="Arial"/>
                <w:b/>
                <w:sz w:val="18"/>
                <w:szCs w:val="18"/>
                <w:lang w:val="en-US" w:eastAsia="en-AU"/>
              </w:rPr>
              <w:t>Total</w:t>
            </w:r>
          </w:p>
        </w:tc>
        <w:tc>
          <w:tcPr>
            <w:tcW w:w="3552" w:type="pct"/>
            <w:gridSpan w:val="5"/>
            <w:shd w:val="clear" w:color="auto" w:fill="FFFFFF" w:themeFill="background1"/>
            <w:vAlign w:val="center"/>
          </w:tcPr>
          <w:p w14:paraId="1995F224" w14:textId="77777777" w:rsidR="009F7F6F" w:rsidRPr="005E4269" w:rsidRDefault="009F7F6F" w:rsidP="00E37697">
            <w:pPr>
              <w:spacing w:after="0" w:line="240" w:lineRule="auto"/>
              <w:jc w:val="right"/>
              <w:rPr>
                <w:rFonts w:ascii="Arial" w:hAnsi="Arial" w:cs="Arial"/>
                <w:b/>
                <w:sz w:val="18"/>
                <w:szCs w:val="18"/>
                <w:lang w:val="en-US" w:eastAsia="en-AU"/>
              </w:rPr>
            </w:pPr>
          </w:p>
        </w:tc>
      </w:tr>
    </w:tbl>
    <w:p w14:paraId="4E6AA62E" w14:textId="77777777" w:rsidR="009F7F6F" w:rsidRDefault="009F7F6F" w:rsidP="00386E6D">
      <w:pPr>
        <w:pStyle w:val="Affinia2"/>
        <w:spacing w:before="240"/>
        <w:rPr>
          <w:rFonts w:ascii="Arial" w:hAnsi="Arial" w:cs="Arial"/>
          <w:sz w:val="18"/>
          <w:szCs w:val="18"/>
        </w:rPr>
      </w:pPr>
    </w:p>
    <w:p w14:paraId="406669C3" w14:textId="6743346D" w:rsidR="001D6854" w:rsidRPr="009F7F6F" w:rsidDel="00BE4056" w:rsidRDefault="009F7F6F" w:rsidP="00386E6D">
      <w:pPr>
        <w:pStyle w:val="Affinia2"/>
        <w:spacing w:before="240"/>
        <w:rPr>
          <w:del w:id="7" w:author="laurence mccarthy" w:date="2018-02-14T09:38:00Z"/>
          <w:rFonts w:ascii="Arial" w:hAnsi="Arial" w:cs="Arial"/>
          <w:sz w:val="18"/>
          <w:szCs w:val="18"/>
        </w:rPr>
      </w:pPr>
      <w:r w:rsidRPr="009F7F6F">
        <w:rPr>
          <w:rFonts w:ascii="Arial" w:hAnsi="Arial" w:cs="Arial"/>
          <w:sz w:val="18"/>
          <w:szCs w:val="18"/>
        </w:rPr>
        <w:lastRenderedPageBreak/>
        <w:t>Any exclusions/loadings?</w:t>
      </w:r>
    </w:p>
    <w:p w14:paraId="3C78CF54" w14:textId="185F0207" w:rsidR="001D6854" w:rsidRDefault="001D6854">
      <w:pPr>
        <w:pStyle w:val="Affinia2"/>
        <w:spacing w:before="240"/>
        <w:rPr>
          <w:sz w:val="24"/>
          <w:szCs w:val="24"/>
        </w:rPr>
        <w:pPrChange w:id="8" w:author="laurence mccarthy" w:date="2018-02-14T09:38:00Z">
          <w:pPr/>
        </w:pPrChange>
      </w:pPr>
      <w:del w:id="9" w:author="laurence mccarthy" w:date="2018-02-14T09:38:00Z">
        <w:r w:rsidDel="00BE4056">
          <w:rPr>
            <w:sz w:val="24"/>
            <w:szCs w:val="24"/>
          </w:rPr>
          <w:br w:type="page"/>
        </w:r>
      </w:del>
    </w:p>
    <w:p w14:paraId="6F632254" w14:textId="33F44145" w:rsidR="00386E6D" w:rsidRPr="000875F1" w:rsidRDefault="00386E6D" w:rsidP="00386E6D">
      <w:pPr>
        <w:pStyle w:val="Affinia2"/>
        <w:spacing w:before="240"/>
        <w:rPr>
          <w:i/>
          <w:sz w:val="24"/>
          <w:szCs w:val="24"/>
        </w:rPr>
      </w:pPr>
      <w:r w:rsidRPr="000875F1">
        <w:rPr>
          <w:sz w:val="24"/>
          <w:szCs w:val="24"/>
        </w:rPr>
        <w:lastRenderedPageBreak/>
        <w:t xml:space="preserve">Existing </w:t>
      </w:r>
      <w:r>
        <w:rPr>
          <w:sz w:val="24"/>
          <w:szCs w:val="24"/>
        </w:rPr>
        <w:t>Business Expenses Insurance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1394"/>
        <w:gridCol w:w="1423"/>
        <w:gridCol w:w="1182"/>
        <w:gridCol w:w="1777"/>
        <w:gridCol w:w="1190"/>
        <w:gridCol w:w="1267"/>
      </w:tblGrid>
      <w:tr w:rsidR="009F7F6F" w:rsidRPr="00C07765" w14:paraId="22FB207E" w14:textId="77777777" w:rsidTr="009F7F6F">
        <w:trPr>
          <w:trHeight w:hRule="exact" w:val="564"/>
        </w:trPr>
        <w:tc>
          <w:tcPr>
            <w:tcW w:w="724" w:type="pct"/>
            <w:shd w:val="clear" w:color="auto" w:fill="000000"/>
          </w:tcPr>
          <w:p w14:paraId="5281B030" w14:textId="3FD94354" w:rsidR="009F7F6F" w:rsidRDefault="009F7F6F" w:rsidP="00386E6D">
            <w:pPr>
              <w:spacing w:after="0" w:line="240" w:lineRule="auto"/>
              <w:rPr>
                <w:rFonts w:ascii="Arial" w:hAnsi="Arial" w:cs="Arial"/>
                <w:b/>
                <w:sz w:val="18"/>
                <w:szCs w:val="18"/>
                <w:lang w:eastAsia="zh-CN"/>
              </w:rPr>
            </w:pPr>
            <w:r>
              <w:rPr>
                <w:rFonts w:ascii="Arial" w:hAnsi="Arial" w:cs="Arial"/>
                <w:b/>
                <w:sz w:val="18"/>
                <w:szCs w:val="18"/>
                <w:lang w:eastAsia="zh-CN"/>
              </w:rPr>
              <w:t>Insurer &amp; Policy No</w:t>
            </w:r>
          </w:p>
        </w:tc>
        <w:tc>
          <w:tcPr>
            <w:tcW w:w="724" w:type="pct"/>
            <w:shd w:val="clear" w:color="auto" w:fill="000000"/>
            <w:vAlign w:val="center"/>
          </w:tcPr>
          <w:p w14:paraId="4928E734" w14:textId="0BA4F618" w:rsidR="009F7F6F" w:rsidRPr="00FC7F49" w:rsidRDefault="009F7F6F" w:rsidP="00386E6D">
            <w:pPr>
              <w:spacing w:after="0" w:line="240" w:lineRule="auto"/>
              <w:rPr>
                <w:rFonts w:ascii="Arial" w:hAnsi="Arial" w:cs="Arial"/>
                <w:b/>
                <w:sz w:val="18"/>
                <w:szCs w:val="18"/>
                <w:lang w:eastAsia="zh-CN"/>
              </w:rPr>
            </w:pPr>
            <w:r>
              <w:rPr>
                <w:rFonts w:ascii="Arial" w:hAnsi="Arial" w:cs="Arial"/>
                <w:b/>
                <w:sz w:val="18"/>
                <w:szCs w:val="18"/>
                <w:lang w:eastAsia="zh-CN"/>
              </w:rPr>
              <w:t>Life Insured</w:t>
            </w:r>
          </w:p>
        </w:tc>
        <w:tc>
          <w:tcPr>
            <w:tcW w:w="739" w:type="pct"/>
            <w:shd w:val="clear" w:color="auto" w:fill="000000"/>
            <w:vAlign w:val="center"/>
          </w:tcPr>
          <w:p w14:paraId="413A84F1"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Policy Owner</w:t>
            </w:r>
          </w:p>
        </w:tc>
        <w:tc>
          <w:tcPr>
            <w:tcW w:w="614" w:type="pct"/>
            <w:shd w:val="clear" w:color="auto" w:fill="000000"/>
            <w:vAlign w:val="center"/>
          </w:tcPr>
          <w:p w14:paraId="7D0ADD3A"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Equity</w:t>
            </w:r>
          </w:p>
        </w:tc>
        <w:tc>
          <w:tcPr>
            <w:tcW w:w="923" w:type="pct"/>
            <w:shd w:val="clear" w:color="auto" w:fill="000000"/>
            <w:vAlign w:val="center"/>
          </w:tcPr>
          <w:p w14:paraId="24D5E572"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Type</w:t>
            </w:r>
          </w:p>
        </w:tc>
        <w:tc>
          <w:tcPr>
            <w:tcW w:w="618" w:type="pct"/>
            <w:shd w:val="clear" w:color="auto" w:fill="000000"/>
            <w:vAlign w:val="center"/>
          </w:tcPr>
          <w:p w14:paraId="3CD00521" w14:textId="77777777" w:rsidR="009F7F6F" w:rsidRPr="00C07765"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Insured Amount</w:t>
            </w:r>
          </w:p>
        </w:tc>
        <w:tc>
          <w:tcPr>
            <w:tcW w:w="658" w:type="pct"/>
            <w:shd w:val="clear" w:color="auto" w:fill="000000"/>
            <w:vAlign w:val="center"/>
          </w:tcPr>
          <w:p w14:paraId="13619E1B" w14:textId="77777777" w:rsidR="009F7F6F" w:rsidRDefault="009F7F6F" w:rsidP="00386E6D">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Annualised Premium</w:t>
            </w:r>
          </w:p>
        </w:tc>
      </w:tr>
      <w:tr w:rsidR="009F7F6F" w:rsidRPr="005E4269" w14:paraId="4AA08864" w14:textId="77777777" w:rsidTr="009F7F6F">
        <w:trPr>
          <w:trHeight w:hRule="exact" w:val="340"/>
        </w:trPr>
        <w:tc>
          <w:tcPr>
            <w:tcW w:w="724" w:type="pct"/>
            <w:shd w:val="clear" w:color="auto" w:fill="FFFFFF" w:themeFill="background1"/>
          </w:tcPr>
          <w:p w14:paraId="43992F63"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shd w:val="clear" w:color="auto" w:fill="FFFFFF" w:themeFill="background1"/>
            <w:vAlign w:val="center"/>
          </w:tcPr>
          <w:p w14:paraId="171A3B79" w14:textId="5451077D" w:rsidR="009F7F6F" w:rsidRPr="005E4269" w:rsidRDefault="009F7F6F" w:rsidP="00386E6D">
            <w:pPr>
              <w:spacing w:after="0" w:line="240" w:lineRule="auto"/>
              <w:rPr>
                <w:rFonts w:ascii="Arial" w:hAnsi="Arial" w:cs="Arial"/>
                <w:sz w:val="18"/>
                <w:szCs w:val="18"/>
                <w:lang w:val="en-US" w:eastAsia="en-AU"/>
              </w:rPr>
            </w:pPr>
          </w:p>
        </w:tc>
        <w:tc>
          <w:tcPr>
            <w:tcW w:w="739" w:type="pct"/>
            <w:shd w:val="clear" w:color="auto" w:fill="FFFFFF" w:themeFill="background1"/>
            <w:vAlign w:val="center"/>
          </w:tcPr>
          <w:p w14:paraId="64683F30"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shd w:val="clear" w:color="auto" w:fill="FFFFFF" w:themeFill="background1"/>
            <w:vAlign w:val="center"/>
          </w:tcPr>
          <w:p w14:paraId="0E4CF10D"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38C846AE"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Business Expense</w:t>
            </w:r>
          </w:p>
        </w:tc>
        <w:tc>
          <w:tcPr>
            <w:tcW w:w="618" w:type="pct"/>
            <w:shd w:val="clear" w:color="auto" w:fill="FFFFFF" w:themeFill="background1"/>
            <w:vAlign w:val="center"/>
          </w:tcPr>
          <w:p w14:paraId="764C5B92" w14:textId="77777777" w:rsidR="009F7F6F" w:rsidRPr="005E4269" w:rsidRDefault="009F7F6F" w:rsidP="00386E6D">
            <w:pPr>
              <w:spacing w:after="0" w:line="240" w:lineRule="auto"/>
              <w:jc w:val="right"/>
            </w:pPr>
          </w:p>
        </w:tc>
        <w:tc>
          <w:tcPr>
            <w:tcW w:w="658" w:type="pct"/>
            <w:shd w:val="clear" w:color="auto" w:fill="FFFFFF" w:themeFill="background1"/>
            <w:vAlign w:val="center"/>
          </w:tcPr>
          <w:p w14:paraId="6A61F27D" w14:textId="77777777" w:rsidR="009F7F6F" w:rsidRPr="005E4269" w:rsidRDefault="009F7F6F" w:rsidP="00386E6D">
            <w:pPr>
              <w:spacing w:after="0" w:line="240" w:lineRule="auto"/>
              <w:jc w:val="right"/>
            </w:pPr>
          </w:p>
        </w:tc>
      </w:tr>
      <w:tr w:rsidR="009F7F6F" w:rsidRPr="005E4269" w14:paraId="25D7C647" w14:textId="77777777" w:rsidTr="009F7F6F">
        <w:trPr>
          <w:trHeight w:hRule="exact" w:val="340"/>
        </w:trPr>
        <w:tc>
          <w:tcPr>
            <w:tcW w:w="724" w:type="pct"/>
            <w:shd w:val="clear" w:color="auto" w:fill="FFFFFF" w:themeFill="background1"/>
          </w:tcPr>
          <w:p w14:paraId="492DAD0A"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shd w:val="clear" w:color="auto" w:fill="FFFFFF" w:themeFill="background1"/>
            <w:vAlign w:val="center"/>
          </w:tcPr>
          <w:p w14:paraId="0B9D3C26" w14:textId="66BBAECC" w:rsidR="009F7F6F" w:rsidRPr="005E4269" w:rsidRDefault="009F7F6F" w:rsidP="00386E6D">
            <w:pPr>
              <w:spacing w:after="0" w:line="240" w:lineRule="auto"/>
              <w:rPr>
                <w:rFonts w:ascii="Arial" w:hAnsi="Arial" w:cs="Arial"/>
                <w:sz w:val="18"/>
                <w:szCs w:val="18"/>
                <w:lang w:val="en-US" w:eastAsia="en-AU"/>
              </w:rPr>
            </w:pPr>
          </w:p>
        </w:tc>
        <w:tc>
          <w:tcPr>
            <w:tcW w:w="739" w:type="pct"/>
            <w:shd w:val="clear" w:color="auto" w:fill="FFFFFF" w:themeFill="background1"/>
            <w:vAlign w:val="center"/>
          </w:tcPr>
          <w:p w14:paraId="2A192CC9"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shd w:val="clear" w:color="auto" w:fill="FFFFFF" w:themeFill="background1"/>
            <w:vAlign w:val="center"/>
          </w:tcPr>
          <w:p w14:paraId="22D7F097"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513594F7"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Business Expense</w:t>
            </w:r>
          </w:p>
        </w:tc>
        <w:tc>
          <w:tcPr>
            <w:tcW w:w="618" w:type="pct"/>
            <w:shd w:val="clear" w:color="auto" w:fill="FFFFFF" w:themeFill="background1"/>
            <w:vAlign w:val="center"/>
          </w:tcPr>
          <w:p w14:paraId="0FA0A5D8" w14:textId="77777777" w:rsidR="009F7F6F" w:rsidRPr="005E4269" w:rsidRDefault="009F7F6F" w:rsidP="00386E6D">
            <w:pPr>
              <w:spacing w:after="0" w:line="240" w:lineRule="auto"/>
              <w:jc w:val="right"/>
            </w:pPr>
          </w:p>
        </w:tc>
        <w:tc>
          <w:tcPr>
            <w:tcW w:w="658" w:type="pct"/>
            <w:shd w:val="clear" w:color="auto" w:fill="FFFFFF" w:themeFill="background1"/>
            <w:vAlign w:val="center"/>
          </w:tcPr>
          <w:p w14:paraId="21070857" w14:textId="77777777" w:rsidR="009F7F6F" w:rsidRPr="005E4269" w:rsidRDefault="009F7F6F" w:rsidP="00386E6D">
            <w:pPr>
              <w:spacing w:after="0" w:line="240" w:lineRule="auto"/>
              <w:jc w:val="right"/>
            </w:pPr>
          </w:p>
        </w:tc>
      </w:tr>
      <w:tr w:rsidR="009F7F6F" w:rsidRPr="005E4269" w14:paraId="4C327010" w14:textId="77777777" w:rsidTr="009F7F6F">
        <w:trPr>
          <w:trHeight w:hRule="exact" w:val="340"/>
        </w:trPr>
        <w:tc>
          <w:tcPr>
            <w:tcW w:w="724" w:type="pct"/>
            <w:shd w:val="clear" w:color="auto" w:fill="FFFFFF" w:themeFill="background1"/>
          </w:tcPr>
          <w:p w14:paraId="4F3B537C"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shd w:val="clear" w:color="auto" w:fill="FFFFFF" w:themeFill="background1"/>
            <w:vAlign w:val="center"/>
          </w:tcPr>
          <w:p w14:paraId="61DE4F02" w14:textId="785425CE" w:rsidR="009F7F6F" w:rsidRPr="005E4269" w:rsidRDefault="009F7F6F" w:rsidP="00386E6D">
            <w:pPr>
              <w:spacing w:after="0" w:line="240" w:lineRule="auto"/>
              <w:rPr>
                <w:rFonts w:ascii="Arial" w:hAnsi="Arial" w:cs="Arial"/>
                <w:sz w:val="18"/>
                <w:szCs w:val="18"/>
                <w:lang w:val="en-US" w:eastAsia="en-AU"/>
              </w:rPr>
            </w:pPr>
          </w:p>
        </w:tc>
        <w:tc>
          <w:tcPr>
            <w:tcW w:w="739" w:type="pct"/>
            <w:shd w:val="clear" w:color="auto" w:fill="FFFFFF" w:themeFill="background1"/>
            <w:vAlign w:val="center"/>
          </w:tcPr>
          <w:p w14:paraId="2889E8ED"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shd w:val="clear" w:color="auto" w:fill="FFFFFF" w:themeFill="background1"/>
            <w:vAlign w:val="center"/>
          </w:tcPr>
          <w:p w14:paraId="4DB9A6D6"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w:t>
            </w:r>
          </w:p>
        </w:tc>
        <w:tc>
          <w:tcPr>
            <w:tcW w:w="923" w:type="pct"/>
            <w:shd w:val="clear" w:color="auto" w:fill="FFFFFF" w:themeFill="background1"/>
            <w:vAlign w:val="center"/>
          </w:tcPr>
          <w:p w14:paraId="6642384E" w14:textId="77777777" w:rsidR="009F7F6F" w:rsidRPr="005E4269" w:rsidRDefault="009F7F6F" w:rsidP="00386E6D">
            <w:pPr>
              <w:spacing w:after="0" w:line="240" w:lineRule="auto"/>
              <w:jc w:val="center"/>
              <w:rPr>
                <w:rFonts w:ascii="Arial" w:hAnsi="Arial" w:cs="Arial"/>
                <w:sz w:val="18"/>
                <w:szCs w:val="18"/>
                <w:lang w:val="en-US" w:eastAsia="en-AU"/>
              </w:rPr>
            </w:pPr>
            <w:r w:rsidRPr="005E4269">
              <w:rPr>
                <w:rFonts w:ascii="Arial" w:hAnsi="Arial" w:cs="Arial"/>
                <w:sz w:val="18"/>
                <w:szCs w:val="18"/>
                <w:lang w:val="en-US" w:eastAsia="en-AU"/>
              </w:rPr>
              <w:t>Business Expense</w:t>
            </w:r>
          </w:p>
        </w:tc>
        <w:tc>
          <w:tcPr>
            <w:tcW w:w="618" w:type="pct"/>
            <w:shd w:val="clear" w:color="auto" w:fill="FFFFFF" w:themeFill="background1"/>
            <w:vAlign w:val="center"/>
          </w:tcPr>
          <w:p w14:paraId="1576FD01" w14:textId="77777777" w:rsidR="009F7F6F" w:rsidRPr="005E4269" w:rsidRDefault="009F7F6F" w:rsidP="00386E6D">
            <w:pPr>
              <w:spacing w:after="0" w:line="240" w:lineRule="auto"/>
              <w:jc w:val="right"/>
            </w:pPr>
          </w:p>
        </w:tc>
        <w:tc>
          <w:tcPr>
            <w:tcW w:w="658" w:type="pct"/>
            <w:shd w:val="clear" w:color="auto" w:fill="FFFFFF" w:themeFill="background1"/>
            <w:vAlign w:val="center"/>
          </w:tcPr>
          <w:p w14:paraId="10D4BBB9" w14:textId="77777777" w:rsidR="009F7F6F" w:rsidRPr="005E4269" w:rsidRDefault="009F7F6F" w:rsidP="00386E6D">
            <w:pPr>
              <w:spacing w:after="0" w:line="240" w:lineRule="auto"/>
              <w:jc w:val="right"/>
            </w:pPr>
          </w:p>
        </w:tc>
      </w:tr>
      <w:tr w:rsidR="009F7F6F" w:rsidRPr="005E4269" w14:paraId="5FD58276" w14:textId="77777777" w:rsidTr="009F7F6F">
        <w:trPr>
          <w:trHeight w:hRule="exact" w:val="340"/>
        </w:trPr>
        <w:tc>
          <w:tcPr>
            <w:tcW w:w="724" w:type="pct"/>
            <w:shd w:val="clear" w:color="auto" w:fill="FFFFFF" w:themeFill="background1"/>
          </w:tcPr>
          <w:p w14:paraId="0F9DAD92" w14:textId="77777777" w:rsidR="009F7F6F" w:rsidRPr="005E4269" w:rsidRDefault="009F7F6F" w:rsidP="00386E6D">
            <w:pPr>
              <w:spacing w:after="0" w:line="240" w:lineRule="auto"/>
              <w:rPr>
                <w:rFonts w:ascii="Arial" w:hAnsi="Arial" w:cs="Arial"/>
                <w:sz w:val="18"/>
                <w:szCs w:val="18"/>
                <w:lang w:val="en-US" w:eastAsia="en-AU"/>
              </w:rPr>
            </w:pPr>
          </w:p>
        </w:tc>
        <w:tc>
          <w:tcPr>
            <w:tcW w:w="724" w:type="pct"/>
            <w:shd w:val="clear" w:color="auto" w:fill="FFFFFF" w:themeFill="background1"/>
            <w:vAlign w:val="center"/>
          </w:tcPr>
          <w:p w14:paraId="748C16D6" w14:textId="31FE9B6F" w:rsidR="009F7F6F" w:rsidRPr="005E4269" w:rsidRDefault="009F7F6F" w:rsidP="00386E6D">
            <w:pPr>
              <w:spacing w:after="0" w:line="240" w:lineRule="auto"/>
              <w:rPr>
                <w:rFonts w:ascii="Arial" w:hAnsi="Arial" w:cs="Arial"/>
                <w:sz w:val="18"/>
                <w:szCs w:val="18"/>
                <w:lang w:val="en-US" w:eastAsia="en-AU"/>
              </w:rPr>
            </w:pPr>
          </w:p>
        </w:tc>
        <w:tc>
          <w:tcPr>
            <w:tcW w:w="739" w:type="pct"/>
            <w:shd w:val="clear" w:color="auto" w:fill="FFFFFF" w:themeFill="background1"/>
            <w:vAlign w:val="center"/>
          </w:tcPr>
          <w:p w14:paraId="3D54FB44"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4" w:type="pct"/>
            <w:shd w:val="clear" w:color="auto" w:fill="FFFFFF" w:themeFill="background1"/>
            <w:vAlign w:val="center"/>
          </w:tcPr>
          <w:p w14:paraId="00382C5C"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923" w:type="pct"/>
            <w:shd w:val="clear" w:color="auto" w:fill="FFFFFF" w:themeFill="background1"/>
            <w:vAlign w:val="center"/>
          </w:tcPr>
          <w:p w14:paraId="060A71EF" w14:textId="77777777" w:rsidR="009F7F6F" w:rsidRPr="005E4269" w:rsidRDefault="009F7F6F" w:rsidP="00386E6D">
            <w:pPr>
              <w:spacing w:after="0" w:line="240" w:lineRule="auto"/>
              <w:jc w:val="center"/>
              <w:rPr>
                <w:rFonts w:ascii="Arial" w:hAnsi="Arial" w:cs="Arial"/>
                <w:sz w:val="18"/>
                <w:szCs w:val="18"/>
                <w:lang w:val="en-US" w:eastAsia="en-AU"/>
              </w:rPr>
            </w:pPr>
          </w:p>
        </w:tc>
        <w:tc>
          <w:tcPr>
            <w:tcW w:w="618" w:type="pct"/>
            <w:shd w:val="clear" w:color="auto" w:fill="FFFFFF" w:themeFill="background1"/>
            <w:vAlign w:val="center"/>
          </w:tcPr>
          <w:p w14:paraId="59C18D41" w14:textId="77777777" w:rsidR="009F7F6F" w:rsidRPr="005E4269" w:rsidRDefault="009F7F6F" w:rsidP="00386E6D">
            <w:pPr>
              <w:spacing w:after="0" w:line="240" w:lineRule="auto"/>
              <w:jc w:val="right"/>
            </w:pPr>
          </w:p>
        </w:tc>
        <w:tc>
          <w:tcPr>
            <w:tcW w:w="658" w:type="pct"/>
            <w:shd w:val="clear" w:color="auto" w:fill="FFFFFF" w:themeFill="background1"/>
            <w:vAlign w:val="center"/>
          </w:tcPr>
          <w:p w14:paraId="7154DDFF" w14:textId="77777777" w:rsidR="009F7F6F" w:rsidRPr="005E4269" w:rsidRDefault="009F7F6F" w:rsidP="00386E6D">
            <w:pPr>
              <w:spacing w:after="0" w:line="240" w:lineRule="auto"/>
              <w:jc w:val="right"/>
            </w:pPr>
          </w:p>
        </w:tc>
      </w:tr>
      <w:tr w:rsidR="009F7F6F" w:rsidRPr="005E4269" w14:paraId="711BF52B" w14:textId="77777777" w:rsidTr="009F7F6F">
        <w:trPr>
          <w:trHeight w:hRule="exact" w:val="340"/>
        </w:trPr>
        <w:tc>
          <w:tcPr>
            <w:tcW w:w="724" w:type="pct"/>
            <w:shd w:val="clear" w:color="auto" w:fill="FFFFFF" w:themeFill="background1"/>
          </w:tcPr>
          <w:p w14:paraId="5767B00A" w14:textId="77777777" w:rsidR="009F7F6F" w:rsidRPr="005E4269" w:rsidRDefault="009F7F6F" w:rsidP="00386E6D">
            <w:pPr>
              <w:spacing w:after="0" w:line="240" w:lineRule="auto"/>
              <w:rPr>
                <w:rFonts w:ascii="Arial" w:hAnsi="Arial" w:cs="Arial"/>
                <w:b/>
                <w:sz w:val="18"/>
                <w:szCs w:val="18"/>
                <w:lang w:val="en-US" w:eastAsia="en-AU"/>
              </w:rPr>
            </w:pPr>
          </w:p>
        </w:tc>
        <w:tc>
          <w:tcPr>
            <w:tcW w:w="724" w:type="pct"/>
            <w:shd w:val="clear" w:color="auto" w:fill="FFFFFF" w:themeFill="background1"/>
            <w:vAlign w:val="center"/>
          </w:tcPr>
          <w:p w14:paraId="4601F712" w14:textId="2F186F04" w:rsidR="009F7F6F" w:rsidRPr="005E4269" w:rsidRDefault="009F7F6F" w:rsidP="00386E6D">
            <w:pPr>
              <w:spacing w:after="0" w:line="240" w:lineRule="auto"/>
              <w:rPr>
                <w:rFonts w:ascii="Arial" w:hAnsi="Arial" w:cs="Arial"/>
                <w:b/>
                <w:sz w:val="18"/>
                <w:szCs w:val="18"/>
                <w:lang w:val="en-US" w:eastAsia="en-AU"/>
              </w:rPr>
            </w:pPr>
            <w:r w:rsidRPr="005E4269">
              <w:rPr>
                <w:rFonts w:ascii="Arial" w:hAnsi="Arial" w:cs="Arial"/>
                <w:b/>
                <w:sz w:val="18"/>
                <w:szCs w:val="18"/>
                <w:lang w:val="en-US" w:eastAsia="en-AU"/>
              </w:rPr>
              <w:t>Total</w:t>
            </w:r>
          </w:p>
        </w:tc>
        <w:tc>
          <w:tcPr>
            <w:tcW w:w="3552" w:type="pct"/>
            <w:gridSpan w:val="5"/>
            <w:shd w:val="clear" w:color="auto" w:fill="FFFFFF" w:themeFill="background1"/>
            <w:vAlign w:val="center"/>
          </w:tcPr>
          <w:p w14:paraId="54703E89" w14:textId="77777777" w:rsidR="009F7F6F" w:rsidRPr="005E4269" w:rsidRDefault="009F7F6F" w:rsidP="00386E6D">
            <w:pPr>
              <w:spacing w:after="0" w:line="240" w:lineRule="auto"/>
              <w:jc w:val="right"/>
              <w:rPr>
                <w:rFonts w:ascii="Arial" w:hAnsi="Arial" w:cs="Arial"/>
                <w:b/>
                <w:sz w:val="18"/>
                <w:szCs w:val="18"/>
                <w:lang w:val="en-US" w:eastAsia="en-AU"/>
              </w:rPr>
            </w:pPr>
          </w:p>
        </w:tc>
      </w:tr>
    </w:tbl>
    <w:p w14:paraId="589965EF" w14:textId="77777777" w:rsidR="00386E6D" w:rsidRDefault="00386E6D" w:rsidP="00386E6D">
      <w:pPr>
        <w:pStyle w:val="Affinia2"/>
        <w:spacing w:after="0"/>
        <w:rPr>
          <w:rFonts w:ascii="Arial" w:hAnsi="Arial" w:cs="Arial"/>
          <w:b w:val="0"/>
          <w:sz w:val="20"/>
          <w:szCs w:val="20"/>
        </w:rPr>
      </w:pPr>
    </w:p>
    <w:p w14:paraId="081C4F67" w14:textId="3B08A3AC" w:rsidR="0027725D" w:rsidRDefault="0027725D" w:rsidP="009F7F6F">
      <w:pPr>
        <w:pStyle w:val="Heading2"/>
        <w:rPr>
          <w:rFonts w:ascii="Arial" w:hAnsi="Arial"/>
          <w:sz w:val="18"/>
          <w:szCs w:val="18"/>
        </w:rPr>
      </w:pPr>
      <w:r>
        <w:rPr>
          <w:rFonts w:ascii="Arial" w:hAnsi="Arial"/>
          <w:sz w:val="18"/>
          <w:szCs w:val="18"/>
        </w:rPr>
        <w:t>E</w:t>
      </w:r>
      <w:r w:rsidR="009F7F6F" w:rsidRPr="009F7F6F">
        <w:rPr>
          <w:rFonts w:ascii="Arial" w:hAnsi="Arial"/>
          <w:sz w:val="18"/>
          <w:szCs w:val="18"/>
        </w:rPr>
        <w:t>xclusion</w:t>
      </w:r>
      <w:r w:rsidR="009F7F6F">
        <w:rPr>
          <w:rFonts w:ascii="Arial" w:hAnsi="Arial"/>
          <w:sz w:val="18"/>
          <w:szCs w:val="18"/>
        </w:rPr>
        <w:t>s/loadings</w:t>
      </w:r>
    </w:p>
    <w:p w14:paraId="410258C6" w14:textId="557BE3D6" w:rsidR="00E37697" w:rsidRPr="00A55403" w:rsidRDefault="00E37697" w:rsidP="009F7F6F">
      <w:pPr>
        <w:pStyle w:val="Heading2"/>
        <w:rPr>
          <w:rFonts w:ascii="Arial" w:hAnsi="Arial"/>
          <w:sz w:val="18"/>
          <w:szCs w:val="18"/>
        </w:rPr>
      </w:pPr>
      <w:r>
        <w:t>Estate Planning</w:t>
      </w:r>
      <w:r w:rsidR="00035812">
        <w:t xml:space="preserve"> Arrangements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5842"/>
      </w:tblGrid>
      <w:tr w:rsidR="00386E6D" w:rsidRPr="00C07765" w14:paraId="141419CF" w14:textId="77777777" w:rsidTr="00386E6D">
        <w:trPr>
          <w:trHeight w:hRule="exact" w:val="340"/>
        </w:trPr>
        <w:tc>
          <w:tcPr>
            <w:tcW w:w="1966" w:type="pct"/>
            <w:shd w:val="clear" w:color="auto" w:fill="000000"/>
            <w:vAlign w:val="center"/>
          </w:tcPr>
          <w:p w14:paraId="31CAD8BD" w14:textId="77777777" w:rsidR="00386E6D" w:rsidRPr="00C07765" w:rsidRDefault="00386E6D" w:rsidP="00386E6D">
            <w:pPr>
              <w:spacing w:after="0" w:line="240" w:lineRule="auto"/>
              <w:rPr>
                <w:rFonts w:ascii="Arial" w:hAnsi="Arial" w:cs="Arial"/>
                <w:b/>
                <w:color w:val="FFFFFF"/>
                <w:sz w:val="18"/>
                <w:szCs w:val="18"/>
                <w:lang w:eastAsia="zh-CN"/>
              </w:rPr>
            </w:pPr>
            <w:r w:rsidRPr="00C07765">
              <w:rPr>
                <w:rFonts w:ascii="Arial" w:hAnsi="Arial" w:cs="Arial"/>
                <w:b/>
                <w:color w:val="FFFFFF"/>
                <w:sz w:val="18"/>
                <w:szCs w:val="18"/>
                <w:lang w:eastAsia="zh-CN"/>
              </w:rPr>
              <w:t>Will</w:t>
            </w:r>
            <w:r>
              <w:rPr>
                <w:rFonts w:ascii="Arial" w:hAnsi="Arial" w:cs="Arial"/>
                <w:b/>
                <w:color w:val="FFFFFF"/>
                <w:sz w:val="18"/>
                <w:szCs w:val="18"/>
                <w:lang w:eastAsia="zh-CN"/>
              </w:rPr>
              <w:t>s</w:t>
            </w:r>
          </w:p>
        </w:tc>
        <w:tc>
          <w:tcPr>
            <w:tcW w:w="3034" w:type="pct"/>
            <w:shd w:val="clear" w:color="auto" w:fill="000000"/>
            <w:vAlign w:val="center"/>
          </w:tcPr>
          <w:p w14:paraId="4DE98EB2" w14:textId="77777777" w:rsidR="00386E6D" w:rsidRPr="00584A25" w:rsidRDefault="00386E6D" w:rsidP="00386E6D">
            <w:pPr>
              <w:spacing w:after="0" w:line="240" w:lineRule="auto"/>
              <w:jc w:val="center"/>
              <w:rPr>
                <w:rFonts w:ascii="Arial" w:hAnsi="Arial" w:cs="Arial"/>
                <w:b/>
                <w:color w:val="FFFFFF"/>
                <w:sz w:val="18"/>
                <w:szCs w:val="18"/>
                <w:lang w:eastAsia="zh-CN"/>
              </w:rPr>
            </w:pPr>
            <w:r w:rsidRPr="00584A25">
              <w:rPr>
                <w:rFonts w:ascii="Arial" w:hAnsi="Arial" w:cs="Arial"/>
                <w:b/>
                <w:color w:val="FFFFFF"/>
                <w:sz w:val="18"/>
                <w:szCs w:val="18"/>
                <w:lang w:eastAsia="zh-CN"/>
              </w:rPr>
              <w:t>Details</w:t>
            </w:r>
          </w:p>
        </w:tc>
      </w:tr>
      <w:tr w:rsidR="00386E6D" w:rsidRPr="00C07765" w14:paraId="046E4AD3" w14:textId="77777777" w:rsidTr="00386E6D">
        <w:trPr>
          <w:trHeight w:hRule="exact" w:val="340"/>
        </w:trPr>
        <w:tc>
          <w:tcPr>
            <w:tcW w:w="1966" w:type="pct"/>
            <w:shd w:val="clear" w:color="auto" w:fill="D9D9D9" w:themeFill="background1" w:themeFillShade="D9"/>
            <w:vAlign w:val="center"/>
          </w:tcPr>
          <w:p w14:paraId="622ED730"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Key Person Name</w:t>
            </w:r>
          </w:p>
        </w:tc>
        <w:tc>
          <w:tcPr>
            <w:tcW w:w="3034" w:type="pct"/>
            <w:shd w:val="clear" w:color="auto" w:fill="D9D9D9" w:themeFill="background1" w:themeFillShade="D9"/>
            <w:vAlign w:val="center"/>
          </w:tcPr>
          <w:p w14:paraId="3A024719"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450C9B48" w14:textId="77777777" w:rsidTr="00386E6D">
        <w:trPr>
          <w:trHeight w:hRule="exact" w:val="340"/>
        </w:trPr>
        <w:tc>
          <w:tcPr>
            <w:tcW w:w="1966" w:type="pct"/>
            <w:shd w:val="clear" w:color="auto" w:fill="FFFFFF" w:themeFill="background1"/>
            <w:vAlign w:val="center"/>
          </w:tcPr>
          <w:p w14:paraId="163931BC"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Date</w:t>
            </w:r>
          </w:p>
        </w:tc>
        <w:tc>
          <w:tcPr>
            <w:tcW w:w="3034" w:type="pct"/>
            <w:shd w:val="clear" w:color="auto" w:fill="FFFFFF" w:themeFill="background1"/>
            <w:vAlign w:val="center"/>
          </w:tcPr>
          <w:p w14:paraId="2B35ABCD"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353F168D" w14:textId="77777777" w:rsidTr="00386E6D">
        <w:trPr>
          <w:trHeight w:hRule="exact" w:val="340"/>
        </w:trPr>
        <w:tc>
          <w:tcPr>
            <w:tcW w:w="1966" w:type="pct"/>
            <w:shd w:val="clear" w:color="auto" w:fill="FFFFFF" w:themeFill="background1"/>
            <w:vAlign w:val="center"/>
          </w:tcPr>
          <w:p w14:paraId="0FAE01C2"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Location</w:t>
            </w:r>
          </w:p>
        </w:tc>
        <w:tc>
          <w:tcPr>
            <w:tcW w:w="3034" w:type="pct"/>
            <w:shd w:val="clear" w:color="auto" w:fill="FFFFFF" w:themeFill="background1"/>
            <w:vAlign w:val="center"/>
          </w:tcPr>
          <w:p w14:paraId="218638D5"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3EDCABA6" w14:textId="77777777" w:rsidTr="00386E6D">
        <w:trPr>
          <w:trHeight w:hRule="exact" w:val="340"/>
        </w:trPr>
        <w:tc>
          <w:tcPr>
            <w:tcW w:w="1966" w:type="pct"/>
            <w:shd w:val="clear" w:color="auto" w:fill="FFFFFF" w:themeFill="background1"/>
            <w:vAlign w:val="center"/>
          </w:tcPr>
          <w:p w14:paraId="5050EA86"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Executor</w:t>
            </w:r>
          </w:p>
        </w:tc>
        <w:tc>
          <w:tcPr>
            <w:tcW w:w="3034" w:type="pct"/>
            <w:shd w:val="clear" w:color="auto" w:fill="FFFFFF" w:themeFill="background1"/>
            <w:vAlign w:val="center"/>
          </w:tcPr>
          <w:p w14:paraId="4B420593"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2A9B94F8" w14:textId="77777777" w:rsidTr="00386E6D">
        <w:trPr>
          <w:trHeight w:hRule="exact" w:val="340"/>
        </w:trPr>
        <w:tc>
          <w:tcPr>
            <w:tcW w:w="1966" w:type="pct"/>
            <w:shd w:val="clear" w:color="auto" w:fill="FFFFFF" w:themeFill="background1"/>
            <w:vAlign w:val="center"/>
          </w:tcPr>
          <w:p w14:paraId="32B1D194"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Alternative Executor</w:t>
            </w:r>
          </w:p>
        </w:tc>
        <w:tc>
          <w:tcPr>
            <w:tcW w:w="3034" w:type="pct"/>
            <w:shd w:val="clear" w:color="auto" w:fill="FFFFFF" w:themeFill="background1"/>
            <w:vAlign w:val="center"/>
          </w:tcPr>
          <w:p w14:paraId="6AC1DF2C"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5346C2B5" w14:textId="77777777" w:rsidTr="00386E6D">
        <w:trPr>
          <w:trHeight w:hRule="exact" w:val="340"/>
        </w:trPr>
        <w:tc>
          <w:tcPr>
            <w:tcW w:w="1966" w:type="pct"/>
            <w:shd w:val="clear" w:color="auto" w:fill="FFFFFF" w:themeFill="background1"/>
            <w:vAlign w:val="center"/>
          </w:tcPr>
          <w:p w14:paraId="2DAEBCD8"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Distribution of Estate</w:t>
            </w:r>
          </w:p>
        </w:tc>
        <w:tc>
          <w:tcPr>
            <w:tcW w:w="3034" w:type="pct"/>
            <w:shd w:val="clear" w:color="auto" w:fill="FFFFFF" w:themeFill="background1"/>
            <w:vAlign w:val="center"/>
          </w:tcPr>
          <w:p w14:paraId="238F80A3"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3B51E31D" w14:textId="77777777" w:rsidTr="00386E6D">
        <w:trPr>
          <w:trHeight w:hRule="exact" w:val="340"/>
        </w:trPr>
        <w:tc>
          <w:tcPr>
            <w:tcW w:w="1966" w:type="pct"/>
            <w:shd w:val="clear" w:color="auto" w:fill="FFFFFF" w:themeFill="background1"/>
            <w:vAlign w:val="center"/>
          </w:tcPr>
          <w:p w14:paraId="5CA87D42"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Alternative Distribution</w:t>
            </w:r>
          </w:p>
        </w:tc>
        <w:tc>
          <w:tcPr>
            <w:tcW w:w="3034" w:type="pct"/>
            <w:shd w:val="clear" w:color="auto" w:fill="FFFFFF" w:themeFill="background1"/>
            <w:vAlign w:val="center"/>
          </w:tcPr>
          <w:p w14:paraId="46DA2F35"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7F0A4FA7"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2A7BA"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Key Person Name</w:t>
            </w:r>
          </w:p>
        </w:tc>
        <w:tc>
          <w:tcPr>
            <w:tcW w:w="30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695C64"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342B82F0"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9EA604"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Date</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53B3F4"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18848A40"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B0F3A"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Location</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93D5F9"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0F0EF140"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B87618"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Executor</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73D13"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754BE081"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9D494"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Alternative Executor</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6D11AC"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44CA4A34"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F099B7"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Distribution of Estate</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45EE0C"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0D7F66FD"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8D92DF"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Alternative Distribution</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830A8"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61235B0B"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9EB619"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Key Person Name</w:t>
            </w:r>
          </w:p>
        </w:tc>
        <w:tc>
          <w:tcPr>
            <w:tcW w:w="30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BCD425" w14:textId="77777777" w:rsidR="00386E6D" w:rsidRPr="00E37697" w:rsidRDefault="00386E6D" w:rsidP="00386E6D">
            <w:pPr>
              <w:spacing w:after="0" w:line="240" w:lineRule="auto"/>
              <w:jc w:val="center"/>
              <w:rPr>
                <w:rFonts w:ascii="Arial" w:hAnsi="Arial" w:cs="Arial"/>
                <w:sz w:val="18"/>
                <w:szCs w:val="18"/>
                <w:lang w:val="en-US" w:eastAsia="en-AU"/>
              </w:rPr>
            </w:pPr>
          </w:p>
        </w:tc>
      </w:tr>
      <w:tr w:rsidR="00386E6D" w:rsidRPr="00C07765" w14:paraId="19D3037C"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89967"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Date</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D1C72D"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386E6D" w:rsidRPr="00C07765" w14:paraId="26D432EF"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39625F"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Location</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FA46F"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386E6D" w:rsidRPr="00C07765" w14:paraId="09E1BA82"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B2B0EC"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Executor</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3A2D1F"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386E6D" w:rsidRPr="00C07765" w14:paraId="37190404"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CC234"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Alternative Executor</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730879"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386E6D" w:rsidRPr="00C07765" w14:paraId="253A2FAB"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BBE33F"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Distribution of Estate</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09C0E7"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34940C7E" w14:textId="77777777" w:rsidTr="00386E6D">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36D1E"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Alternative Distribution</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BDE200" w14:textId="77777777" w:rsidR="00386E6D" w:rsidRPr="00C07765" w:rsidRDefault="00386E6D" w:rsidP="00386E6D">
            <w:pPr>
              <w:spacing w:after="0" w:line="240" w:lineRule="auto"/>
              <w:jc w:val="center"/>
              <w:rPr>
                <w:rFonts w:ascii="Arial" w:hAnsi="Arial" w:cs="Arial"/>
                <w:sz w:val="18"/>
                <w:szCs w:val="18"/>
                <w:lang w:val="en-US" w:eastAsia="en-AU"/>
              </w:rPr>
            </w:pPr>
          </w:p>
        </w:tc>
      </w:tr>
      <w:tr w:rsidR="00E37697" w:rsidRPr="00C07765" w14:paraId="21C023E5" w14:textId="77777777" w:rsidTr="00E37697">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4049FE" w14:textId="77777777" w:rsidR="00E37697" w:rsidRPr="00C07765" w:rsidRDefault="00E37697" w:rsidP="00E37697">
            <w:pPr>
              <w:spacing w:after="0" w:line="240" w:lineRule="auto"/>
              <w:rPr>
                <w:rFonts w:ascii="Arial" w:hAnsi="Arial" w:cs="Arial"/>
                <w:sz w:val="18"/>
                <w:szCs w:val="18"/>
                <w:lang w:val="en-US" w:eastAsia="en-AU"/>
              </w:rPr>
            </w:pPr>
            <w:r>
              <w:rPr>
                <w:rFonts w:ascii="Arial" w:hAnsi="Arial" w:cs="Arial"/>
                <w:sz w:val="18"/>
                <w:szCs w:val="18"/>
                <w:lang w:val="en-US" w:eastAsia="en-AU"/>
              </w:rPr>
              <w:t>Key Person Name</w:t>
            </w:r>
          </w:p>
        </w:tc>
        <w:tc>
          <w:tcPr>
            <w:tcW w:w="30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63339F" w14:textId="77777777" w:rsidR="00E37697" w:rsidRPr="00E37697" w:rsidRDefault="00E37697" w:rsidP="00E37697">
            <w:pPr>
              <w:spacing w:after="0" w:line="240" w:lineRule="auto"/>
              <w:jc w:val="center"/>
              <w:rPr>
                <w:rFonts w:ascii="Arial" w:hAnsi="Arial" w:cs="Arial"/>
                <w:sz w:val="18"/>
                <w:szCs w:val="18"/>
                <w:lang w:val="en-US" w:eastAsia="en-AU"/>
              </w:rPr>
            </w:pPr>
          </w:p>
        </w:tc>
      </w:tr>
      <w:tr w:rsidR="00E37697" w:rsidRPr="00C07765" w14:paraId="104A2067" w14:textId="77777777" w:rsidTr="00E37697">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2DD4D7" w14:textId="77777777" w:rsidR="00E37697" w:rsidRPr="00C07765" w:rsidRDefault="00E37697" w:rsidP="00E37697">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Date</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B3556" w14:textId="77777777" w:rsidR="00E37697" w:rsidRPr="00C07765" w:rsidRDefault="00E37697" w:rsidP="00E37697">
            <w:pPr>
              <w:spacing w:after="0" w:line="240" w:lineRule="auto"/>
              <w:jc w:val="center"/>
              <w:rPr>
                <w:rFonts w:ascii="Arial" w:hAnsi="Arial" w:cs="Arial"/>
                <w:sz w:val="18"/>
                <w:szCs w:val="18"/>
                <w:lang w:val="en-US" w:eastAsia="en-AU"/>
              </w:rPr>
            </w:pPr>
          </w:p>
        </w:tc>
      </w:tr>
      <w:tr w:rsidR="00E37697" w:rsidRPr="00C07765" w14:paraId="323C80C5" w14:textId="77777777" w:rsidTr="00E37697">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C9C226" w14:textId="77777777" w:rsidR="00E37697" w:rsidRPr="00C07765" w:rsidRDefault="00E37697" w:rsidP="00E37697">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Location</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9DE29" w14:textId="77777777" w:rsidR="00E37697" w:rsidRPr="00C07765" w:rsidRDefault="00E37697" w:rsidP="00E37697">
            <w:pPr>
              <w:spacing w:after="0" w:line="240" w:lineRule="auto"/>
              <w:jc w:val="center"/>
              <w:rPr>
                <w:rFonts w:ascii="Arial" w:hAnsi="Arial" w:cs="Arial"/>
                <w:sz w:val="18"/>
                <w:szCs w:val="18"/>
                <w:lang w:val="en-US" w:eastAsia="en-AU"/>
              </w:rPr>
            </w:pPr>
          </w:p>
        </w:tc>
      </w:tr>
      <w:tr w:rsidR="00E37697" w:rsidRPr="00C07765" w14:paraId="19ECF1F2" w14:textId="77777777" w:rsidTr="00E37697">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4D00B" w14:textId="77777777" w:rsidR="00E37697" w:rsidRPr="00C07765" w:rsidRDefault="00E37697" w:rsidP="00E37697">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Executor</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E24F7" w14:textId="77777777" w:rsidR="00E37697" w:rsidRPr="00C07765" w:rsidRDefault="00E37697" w:rsidP="00E37697">
            <w:pPr>
              <w:spacing w:after="0" w:line="240" w:lineRule="auto"/>
              <w:jc w:val="center"/>
              <w:rPr>
                <w:rFonts w:ascii="Arial" w:hAnsi="Arial" w:cs="Arial"/>
                <w:sz w:val="18"/>
                <w:szCs w:val="18"/>
                <w:lang w:val="en-US" w:eastAsia="en-AU"/>
              </w:rPr>
            </w:pPr>
          </w:p>
        </w:tc>
      </w:tr>
      <w:tr w:rsidR="00E37697" w:rsidRPr="00C07765" w14:paraId="785B9476" w14:textId="77777777" w:rsidTr="00E37697">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A9F11" w14:textId="77777777" w:rsidR="00E37697" w:rsidRPr="00C07765" w:rsidRDefault="00E37697" w:rsidP="00E37697">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Alternative Executor</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8513F5" w14:textId="77777777" w:rsidR="00E37697" w:rsidRPr="00C07765" w:rsidRDefault="00E37697" w:rsidP="00E37697">
            <w:pPr>
              <w:spacing w:after="0" w:line="240" w:lineRule="auto"/>
              <w:jc w:val="center"/>
              <w:rPr>
                <w:rFonts w:ascii="Arial" w:hAnsi="Arial" w:cs="Arial"/>
                <w:sz w:val="18"/>
                <w:szCs w:val="18"/>
                <w:lang w:val="en-US" w:eastAsia="en-AU"/>
              </w:rPr>
            </w:pPr>
          </w:p>
        </w:tc>
      </w:tr>
      <w:tr w:rsidR="00E37697" w:rsidRPr="00C07765" w14:paraId="787F0059" w14:textId="77777777" w:rsidTr="00E37697">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B79BC" w14:textId="77777777" w:rsidR="00E37697" w:rsidRPr="00C07765" w:rsidRDefault="00E37697" w:rsidP="00E37697">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Distribution of Estate</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5A1FB4" w14:textId="77777777" w:rsidR="00E37697" w:rsidRPr="005E4269" w:rsidRDefault="00E37697" w:rsidP="00E37697">
            <w:pPr>
              <w:spacing w:after="0" w:line="240" w:lineRule="auto"/>
              <w:jc w:val="center"/>
              <w:rPr>
                <w:rFonts w:ascii="Arial" w:hAnsi="Arial" w:cs="Arial"/>
                <w:sz w:val="18"/>
                <w:szCs w:val="18"/>
                <w:lang w:val="en-US" w:eastAsia="en-AU"/>
              </w:rPr>
            </w:pPr>
          </w:p>
        </w:tc>
      </w:tr>
      <w:tr w:rsidR="00E37697" w:rsidRPr="00C07765" w14:paraId="4D9C478B" w14:textId="77777777" w:rsidTr="00E37697">
        <w:trPr>
          <w:trHeight w:hRule="exact" w:val="340"/>
        </w:trPr>
        <w:tc>
          <w:tcPr>
            <w:tcW w:w="1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D4CDF" w14:textId="77777777" w:rsidR="00E37697" w:rsidRPr="00C07765" w:rsidRDefault="00E37697" w:rsidP="00E37697">
            <w:pPr>
              <w:spacing w:after="0" w:line="240" w:lineRule="auto"/>
              <w:rPr>
                <w:rFonts w:ascii="Arial" w:hAnsi="Arial" w:cs="Arial"/>
                <w:sz w:val="18"/>
                <w:szCs w:val="18"/>
                <w:lang w:val="en-US" w:eastAsia="en-AU"/>
              </w:rPr>
            </w:pPr>
            <w:r>
              <w:rPr>
                <w:rFonts w:ascii="Arial" w:hAnsi="Arial" w:cs="Arial"/>
                <w:sz w:val="18"/>
                <w:szCs w:val="18"/>
                <w:lang w:val="en-US" w:eastAsia="en-AU"/>
              </w:rPr>
              <w:t>Alternative Distribution</w:t>
            </w:r>
          </w:p>
        </w:tc>
        <w:tc>
          <w:tcPr>
            <w:tcW w:w="3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BAC820" w14:textId="77777777" w:rsidR="00E37697" w:rsidRPr="00C07765" w:rsidRDefault="00E37697" w:rsidP="00E37697">
            <w:pPr>
              <w:spacing w:after="0" w:line="240" w:lineRule="auto"/>
              <w:jc w:val="center"/>
              <w:rPr>
                <w:rFonts w:ascii="Arial" w:hAnsi="Arial" w:cs="Arial"/>
                <w:sz w:val="18"/>
                <w:szCs w:val="18"/>
                <w:lang w:val="en-US" w:eastAsia="en-AU"/>
              </w:rPr>
            </w:pPr>
          </w:p>
        </w:tc>
      </w:tr>
    </w:tbl>
    <w:p w14:paraId="621950DE" w14:textId="6EF6518C" w:rsidR="00E37697" w:rsidDel="00BE4056" w:rsidRDefault="00E37697" w:rsidP="00386E6D">
      <w:pPr>
        <w:pStyle w:val="Affinia2"/>
        <w:spacing w:after="0"/>
        <w:rPr>
          <w:del w:id="10" w:author="laurence mccarthy" w:date="2018-02-14T09:39:00Z"/>
          <w:rFonts w:ascii="Arial" w:hAnsi="Arial" w:cs="Arial"/>
          <w:b w:val="0"/>
          <w:sz w:val="20"/>
          <w:szCs w:val="20"/>
        </w:rPr>
      </w:pPr>
    </w:p>
    <w:p w14:paraId="31EBD1B6" w14:textId="4F91D409" w:rsidR="00386E6D" w:rsidRDefault="00386E6D" w:rsidP="00386E6D">
      <w:del w:id="11" w:author="laurence mccarthy" w:date="2018-02-14T09:39:00Z">
        <w:r w:rsidDel="00BE4056">
          <w:br w:type="page"/>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1708"/>
        <w:gridCol w:w="1991"/>
        <w:gridCol w:w="1851"/>
        <w:gridCol w:w="1685"/>
      </w:tblGrid>
      <w:tr w:rsidR="00386E6D" w:rsidRPr="00C07765" w14:paraId="72F6DA1F" w14:textId="77777777" w:rsidTr="00386E6D">
        <w:trPr>
          <w:trHeight w:hRule="exact" w:val="340"/>
        </w:trPr>
        <w:tc>
          <w:tcPr>
            <w:tcW w:w="1243" w:type="pct"/>
            <w:shd w:val="clear" w:color="auto" w:fill="000000"/>
            <w:vAlign w:val="center"/>
          </w:tcPr>
          <w:p w14:paraId="3ED90983" w14:textId="77777777" w:rsidR="00386E6D" w:rsidRPr="00C07765" w:rsidRDefault="00386E6D" w:rsidP="00386E6D">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lastRenderedPageBreak/>
              <w:t>Powers of Attorney</w:t>
            </w:r>
          </w:p>
        </w:tc>
        <w:tc>
          <w:tcPr>
            <w:tcW w:w="887" w:type="pct"/>
            <w:shd w:val="clear" w:color="auto" w:fill="000000"/>
            <w:vAlign w:val="center"/>
          </w:tcPr>
          <w:p w14:paraId="274EAAA0" w14:textId="77777777" w:rsidR="00386E6D" w:rsidRPr="00C07765" w:rsidRDefault="00386E6D" w:rsidP="00386E6D">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General</w:t>
            </w:r>
          </w:p>
        </w:tc>
        <w:tc>
          <w:tcPr>
            <w:tcW w:w="1034" w:type="pct"/>
            <w:shd w:val="clear" w:color="auto" w:fill="000000"/>
            <w:vAlign w:val="center"/>
          </w:tcPr>
          <w:p w14:paraId="0FF49345" w14:textId="77777777" w:rsidR="00386E6D" w:rsidRPr="00C07765" w:rsidRDefault="00386E6D" w:rsidP="00386E6D">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Financial</w:t>
            </w:r>
          </w:p>
        </w:tc>
        <w:tc>
          <w:tcPr>
            <w:tcW w:w="961" w:type="pct"/>
            <w:shd w:val="clear" w:color="auto" w:fill="000000"/>
            <w:vAlign w:val="center"/>
          </w:tcPr>
          <w:p w14:paraId="34C27B0F" w14:textId="77777777" w:rsidR="00386E6D" w:rsidRPr="00C07765" w:rsidRDefault="00386E6D" w:rsidP="00386E6D">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Medical</w:t>
            </w:r>
          </w:p>
        </w:tc>
        <w:tc>
          <w:tcPr>
            <w:tcW w:w="875" w:type="pct"/>
            <w:shd w:val="clear" w:color="auto" w:fill="000000"/>
            <w:vAlign w:val="center"/>
          </w:tcPr>
          <w:p w14:paraId="23F7C2BF" w14:textId="77777777" w:rsidR="00386E6D" w:rsidRPr="00C07765" w:rsidRDefault="00386E6D" w:rsidP="00386E6D">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Guardianship</w:t>
            </w:r>
          </w:p>
        </w:tc>
      </w:tr>
      <w:tr w:rsidR="00386E6D" w:rsidRPr="00C07765" w14:paraId="559C48F8" w14:textId="77777777" w:rsidTr="00386E6D">
        <w:trPr>
          <w:trHeight w:hRule="exact" w:val="340"/>
        </w:trPr>
        <w:tc>
          <w:tcPr>
            <w:tcW w:w="1243" w:type="pct"/>
            <w:shd w:val="clear" w:color="auto" w:fill="D9D9D9" w:themeFill="background1" w:themeFillShade="D9"/>
            <w:vAlign w:val="center"/>
          </w:tcPr>
          <w:p w14:paraId="031AD512"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Key Person Name</w:t>
            </w:r>
          </w:p>
        </w:tc>
        <w:tc>
          <w:tcPr>
            <w:tcW w:w="887" w:type="pct"/>
            <w:shd w:val="clear" w:color="auto" w:fill="D9D9D9" w:themeFill="background1" w:themeFillShade="D9"/>
            <w:vAlign w:val="center"/>
          </w:tcPr>
          <w:p w14:paraId="376CC61E"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shd w:val="clear" w:color="auto" w:fill="D9D9D9" w:themeFill="background1" w:themeFillShade="D9"/>
            <w:vAlign w:val="center"/>
          </w:tcPr>
          <w:p w14:paraId="62F937AD"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shd w:val="clear" w:color="auto" w:fill="D9D9D9" w:themeFill="background1" w:themeFillShade="D9"/>
            <w:vAlign w:val="center"/>
          </w:tcPr>
          <w:p w14:paraId="0DD9E355"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shd w:val="clear" w:color="auto" w:fill="D9D9D9" w:themeFill="background1" w:themeFillShade="D9"/>
            <w:vAlign w:val="center"/>
          </w:tcPr>
          <w:p w14:paraId="7AF2F48A"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40891F56" w14:textId="77777777" w:rsidTr="00386E6D">
        <w:trPr>
          <w:trHeight w:hRule="exact" w:val="340"/>
        </w:trPr>
        <w:tc>
          <w:tcPr>
            <w:tcW w:w="1243" w:type="pct"/>
            <w:shd w:val="clear" w:color="auto" w:fill="FFFFFF" w:themeFill="background1"/>
            <w:vAlign w:val="center"/>
          </w:tcPr>
          <w:p w14:paraId="67A82F14"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PoA In Place?</w:t>
            </w:r>
          </w:p>
        </w:tc>
        <w:tc>
          <w:tcPr>
            <w:tcW w:w="887" w:type="pct"/>
            <w:shd w:val="clear" w:color="auto" w:fill="FFFFFF" w:themeFill="background1"/>
            <w:vAlign w:val="center"/>
          </w:tcPr>
          <w:p w14:paraId="3A22FC11"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shd w:val="clear" w:color="auto" w:fill="FFFFFF" w:themeFill="background1"/>
            <w:vAlign w:val="center"/>
          </w:tcPr>
          <w:p w14:paraId="6B2CDDEF"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shd w:val="clear" w:color="auto" w:fill="FFFFFF" w:themeFill="background1"/>
            <w:vAlign w:val="center"/>
          </w:tcPr>
          <w:p w14:paraId="334AF7C9"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5E10AB51"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75D4D137" w14:textId="77777777" w:rsidTr="00386E6D">
        <w:trPr>
          <w:trHeight w:hRule="exact" w:val="340"/>
        </w:trPr>
        <w:tc>
          <w:tcPr>
            <w:tcW w:w="1243" w:type="pct"/>
            <w:shd w:val="clear" w:color="auto" w:fill="FFFFFF" w:themeFill="background1"/>
            <w:vAlign w:val="center"/>
          </w:tcPr>
          <w:p w14:paraId="67840912"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Date</w:t>
            </w:r>
          </w:p>
        </w:tc>
        <w:tc>
          <w:tcPr>
            <w:tcW w:w="887" w:type="pct"/>
            <w:shd w:val="clear" w:color="auto" w:fill="FFFFFF" w:themeFill="background1"/>
            <w:vAlign w:val="center"/>
          </w:tcPr>
          <w:p w14:paraId="4F5CE7C8"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shd w:val="clear" w:color="auto" w:fill="FFFFFF" w:themeFill="background1"/>
            <w:vAlign w:val="center"/>
          </w:tcPr>
          <w:p w14:paraId="3A34C13E"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shd w:val="clear" w:color="auto" w:fill="FFFFFF" w:themeFill="background1"/>
            <w:vAlign w:val="center"/>
          </w:tcPr>
          <w:p w14:paraId="14E63C58"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5FA5C71F" w14:textId="77777777" w:rsidR="00386E6D" w:rsidRPr="005E4269" w:rsidRDefault="00386E6D" w:rsidP="00386E6D">
            <w:pPr>
              <w:spacing w:after="0" w:line="240" w:lineRule="auto"/>
              <w:jc w:val="center"/>
              <w:rPr>
                <w:rFonts w:ascii="Arial" w:hAnsi="Arial" w:cs="Arial"/>
                <w:b/>
                <w:sz w:val="18"/>
                <w:szCs w:val="18"/>
                <w:lang w:val="en-US" w:eastAsia="en-AU"/>
              </w:rPr>
            </w:pPr>
          </w:p>
        </w:tc>
      </w:tr>
      <w:tr w:rsidR="00386E6D" w:rsidRPr="00C07765" w14:paraId="1BDFF8FB" w14:textId="77777777" w:rsidTr="00386E6D">
        <w:trPr>
          <w:trHeight w:hRule="exact" w:val="340"/>
        </w:trPr>
        <w:tc>
          <w:tcPr>
            <w:tcW w:w="1243" w:type="pct"/>
            <w:shd w:val="clear" w:color="auto" w:fill="FFFFFF" w:themeFill="background1"/>
            <w:vAlign w:val="center"/>
          </w:tcPr>
          <w:p w14:paraId="006B2CD6"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PoA</w:t>
            </w:r>
          </w:p>
        </w:tc>
        <w:tc>
          <w:tcPr>
            <w:tcW w:w="887" w:type="pct"/>
            <w:shd w:val="clear" w:color="auto" w:fill="FFFFFF" w:themeFill="background1"/>
            <w:vAlign w:val="center"/>
          </w:tcPr>
          <w:p w14:paraId="2AA3B8FA"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shd w:val="clear" w:color="auto" w:fill="FFFFFF" w:themeFill="background1"/>
            <w:vAlign w:val="center"/>
          </w:tcPr>
          <w:p w14:paraId="65FC213E"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shd w:val="clear" w:color="auto" w:fill="FFFFFF" w:themeFill="background1"/>
            <w:vAlign w:val="center"/>
          </w:tcPr>
          <w:p w14:paraId="14942560"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126A8794"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37ED64C3" w14:textId="77777777" w:rsidTr="00386E6D">
        <w:trPr>
          <w:trHeight w:hRule="exact" w:val="340"/>
        </w:trPr>
        <w:tc>
          <w:tcPr>
            <w:tcW w:w="1243" w:type="pct"/>
            <w:shd w:val="clear" w:color="auto" w:fill="FFFFFF" w:themeFill="background1"/>
            <w:vAlign w:val="center"/>
          </w:tcPr>
          <w:p w14:paraId="7A5F8235"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Alternative PoA</w:t>
            </w:r>
          </w:p>
        </w:tc>
        <w:tc>
          <w:tcPr>
            <w:tcW w:w="887" w:type="pct"/>
            <w:shd w:val="clear" w:color="auto" w:fill="FFFFFF" w:themeFill="background1"/>
            <w:vAlign w:val="center"/>
          </w:tcPr>
          <w:p w14:paraId="3D1320F7"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shd w:val="clear" w:color="auto" w:fill="FFFFFF" w:themeFill="background1"/>
            <w:vAlign w:val="center"/>
          </w:tcPr>
          <w:p w14:paraId="21E48B5C"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shd w:val="clear" w:color="auto" w:fill="FFFFFF" w:themeFill="background1"/>
            <w:vAlign w:val="center"/>
          </w:tcPr>
          <w:p w14:paraId="57C303EA"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6F7A0A63"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2E45B655"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3F5CCA"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Key Person Name</w:t>
            </w:r>
          </w:p>
        </w:tc>
        <w:tc>
          <w:tcPr>
            <w:tcW w:w="8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D783F3"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E07ED"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B2D24F"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3AF7EA"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22F2AC6B"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0AB0D"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PoA In Place?</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5EF933"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8AED72"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4190A"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15A50"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3D2CE004"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D5A4A"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Date</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0DA56C"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8FE039"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9C931"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83884"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5A0D7823"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9ADEE7"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PoA</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641E0"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F9EEE4"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4E635D"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46CC02"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217E06D8"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C6C9E1"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Alternative PoA</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3B9D8B"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7D169"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C982E9"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FEF59"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06D04901"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D95A51"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Key Person Name</w:t>
            </w:r>
          </w:p>
        </w:tc>
        <w:tc>
          <w:tcPr>
            <w:tcW w:w="8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6ACB0F"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FD0565"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C4D2C7"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D6E307"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697C56E5"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8D6D72"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PoA In Place?</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ACB68E"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46770"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1054A"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1493F2"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2B827091"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1E80EE"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Date</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52053"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5DF47"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37971"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6A4F1"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78C32DB6"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253B4C"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PoA</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60BD89"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53EBF7"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0293C"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8AE013"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21912E80"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BDA623"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Alternative PoA</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9B72B1"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8BD263"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12CA9A"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336FC"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7FC02A58"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B1ACE1" w14:textId="77777777" w:rsidR="00386E6D" w:rsidRPr="00C07765" w:rsidRDefault="00386E6D" w:rsidP="00386E6D">
            <w:pPr>
              <w:spacing w:after="0" w:line="240" w:lineRule="auto"/>
              <w:rPr>
                <w:rFonts w:ascii="Arial" w:hAnsi="Arial" w:cs="Arial"/>
                <w:sz w:val="18"/>
                <w:szCs w:val="18"/>
                <w:lang w:val="en-US" w:eastAsia="en-AU"/>
              </w:rPr>
            </w:pPr>
            <w:r>
              <w:rPr>
                <w:rFonts w:ascii="Arial" w:hAnsi="Arial" w:cs="Arial"/>
                <w:sz w:val="18"/>
                <w:szCs w:val="18"/>
                <w:lang w:val="en-US" w:eastAsia="en-AU"/>
              </w:rPr>
              <w:t>Key Person Name</w:t>
            </w:r>
          </w:p>
        </w:tc>
        <w:tc>
          <w:tcPr>
            <w:tcW w:w="8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421F6A"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BBD9A8"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99EC0D"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01AFBF"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57423247"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56AD5"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PoA In Place?</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802067"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80402"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6E8C7B"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1016A9"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349AD288"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8FA264"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Date</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558C94"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FED0B9"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9A2393"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3741F"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3E43378E"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B7C41"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PoA</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2AA314"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BF0B75"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277581"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37BDB" w14:textId="77777777" w:rsidR="00386E6D" w:rsidRPr="005E4269" w:rsidRDefault="00386E6D" w:rsidP="00386E6D">
            <w:pPr>
              <w:spacing w:after="0" w:line="240" w:lineRule="auto"/>
              <w:jc w:val="center"/>
              <w:rPr>
                <w:rFonts w:ascii="Arial" w:hAnsi="Arial" w:cs="Arial"/>
                <w:sz w:val="18"/>
                <w:szCs w:val="18"/>
                <w:lang w:val="en-US" w:eastAsia="en-AU"/>
              </w:rPr>
            </w:pPr>
          </w:p>
        </w:tc>
      </w:tr>
      <w:tr w:rsidR="00386E6D" w:rsidRPr="00C07765" w14:paraId="2826B463" w14:textId="77777777" w:rsidTr="00386E6D">
        <w:trPr>
          <w:trHeight w:hRule="exact" w:val="340"/>
        </w:trPr>
        <w:tc>
          <w:tcPr>
            <w:tcW w:w="12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728DD" w14:textId="77777777" w:rsidR="00386E6D" w:rsidRPr="00C07765" w:rsidRDefault="00386E6D" w:rsidP="00386E6D">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Alternative PoA</w:t>
            </w:r>
          </w:p>
        </w:tc>
        <w:tc>
          <w:tcPr>
            <w:tcW w:w="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A77DCE"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92014E"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9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8F364" w14:textId="77777777" w:rsidR="00386E6D" w:rsidRPr="005E4269" w:rsidRDefault="00386E6D" w:rsidP="00386E6D">
            <w:pPr>
              <w:spacing w:after="0" w:line="240" w:lineRule="auto"/>
              <w:jc w:val="center"/>
              <w:rPr>
                <w:rFonts w:ascii="Arial" w:hAnsi="Arial" w:cs="Arial"/>
                <w:sz w:val="18"/>
                <w:szCs w:val="18"/>
                <w:lang w:val="en-US" w:eastAsia="en-AU"/>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E05F0" w14:textId="77777777" w:rsidR="00386E6D" w:rsidRPr="005E4269" w:rsidRDefault="00386E6D" w:rsidP="00386E6D">
            <w:pPr>
              <w:spacing w:after="0" w:line="240" w:lineRule="auto"/>
              <w:jc w:val="center"/>
              <w:rPr>
                <w:rFonts w:ascii="Arial" w:hAnsi="Arial" w:cs="Arial"/>
                <w:sz w:val="18"/>
                <w:szCs w:val="18"/>
                <w:lang w:val="en-US" w:eastAsia="en-AU"/>
              </w:rPr>
            </w:pPr>
          </w:p>
        </w:tc>
      </w:tr>
    </w:tbl>
    <w:p w14:paraId="2E0D8773" w14:textId="77777777" w:rsidR="00386E6D" w:rsidRDefault="00386E6D" w:rsidP="00386E6D">
      <w:pPr>
        <w:pStyle w:val="Affinia2"/>
        <w:spacing w:after="0"/>
        <w:rPr>
          <w:rFonts w:ascii="Arial" w:hAnsi="Arial" w:cs="Arial"/>
          <w:b w:val="0"/>
          <w:sz w:val="20"/>
          <w:szCs w:val="20"/>
        </w:rPr>
      </w:pPr>
    </w:p>
    <w:p w14:paraId="3FC0A7B0" w14:textId="77777777" w:rsidR="00063F0C" w:rsidRPr="007D1B59" w:rsidRDefault="00063F0C" w:rsidP="00386E6D">
      <w:pPr>
        <w:pStyle w:val="Affinia2"/>
        <w:spacing w:after="0"/>
        <w:rPr>
          <w:rFonts w:ascii="Arial" w:hAnsi="Arial" w:cs="Arial"/>
          <w:b w:val="0"/>
          <w:sz w:val="20"/>
          <w:szCs w:val="20"/>
        </w:rPr>
      </w:pPr>
    </w:p>
    <w:tbl>
      <w:tblPr>
        <w:tblStyle w:val="TableGrid"/>
        <w:tblW w:w="0" w:type="auto"/>
        <w:tblLook w:val="04A0" w:firstRow="1" w:lastRow="0" w:firstColumn="1" w:lastColumn="0" w:noHBand="0" w:noVBand="1"/>
      </w:tblPr>
      <w:tblGrid>
        <w:gridCol w:w="9628"/>
      </w:tblGrid>
      <w:tr w:rsidR="007D1B59" w14:paraId="4D3FACBB" w14:textId="77777777" w:rsidTr="007D1B59">
        <w:trPr>
          <w:trHeight w:hRule="exact" w:val="340"/>
        </w:trPr>
        <w:tc>
          <w:tcPr>
            <w:tcW w:w="9628" w:type="dxa"/>
            <w:tcBorders>
              <w:left w:val="single" w:sz="4" w:space="0" w:color="FFFFFF"/>
              <w:right w:val="single" w:sz="4" w:space="0" w:color="FFFFFF"/>
            </w:tcBorders>
            <w:vAlign w:val="center"/>
          </w:tcPr>
          <w:p w14:paraId="56C7E241" w14:textId="2F53B17D" w:rsidR="007D1B59" w:rsidRDefault="00386E6D" w:rsidP="00E37697">
            <w:pPr>
              <w:rPr>
                <w:rFonts w:ascii="Arial" w:hAnsi="Arial" w:cs="Arial"/>
                <w:sz w:val="20"/>
                <w:szCs w:val="20"/>
              </w:rPr>
            </w:pPr>
            <w:r>
              <w:br w:type="page"/>
            </w:r>
            <w:bookmarkStart w:id="12" w:name="_Toc442167086"/>
            <w:bookmarkEnd w:id="6"/>
          </w:p>
        </w:tc>
      </w:tr>
      <w:tr w:rsidR="007D1B59" w14:paraId="091175D8" w14:textId="77777777" w:rsidTr="007D1B59">
        <w:trPr>
          <w:trHeight w:hRule="exact" w:val="340"/>
        </w:trPr>
        <w:tc>
          <w:tcPr>
            <w:tcW w:w="9628" w:type="dxa"/>
            <w:tcBorders>
              <w:left w:val="single" w:sz="4" w:space="0" w:color="FFFFFF"/>
              <w:right w:val="single" w:sz="4" w:space="0" w:color="FFFFFF"/>
            </w:tcBorders>
            <w:vAlign w:val="center"/>
          </w:tcPr>
          <w:p w14:paraId="1ED268F6" w14:textId="77777777" w:rsidR="007D1B59" w:rsidRDefault="007D1B59" w:rsidP="007D1B59">
            <w:pPr>
              <w:rPr>
                <w:rFonts w:ascii="Arial" w:hAnsi="Arial" w:cs="Arial"/>
                <w:sz w:val="20"/>
                <w:szCs w:val="20"/>
              </w:rPr>
            </w:pPr>
          </w:p>
        </w:tc>
      </w:tr>
      <w:tr w:rsidR="007D1B59" w14:paraId="78A4DA27" w14:textId="77777777" w:rsidTr="007D1B59">
        <w:trPr>
          <w:trHeight w:hRule="exact" w:val="340"/>
        </w:trPr>
        <w:tc>
          <w:tcPr>
            <w:tcW w:w="9628" w:type="dxa"/>
            <w:tcBorders>
              <w:left w:val="single" w:sz="4" w:space="0" w:color="FFFFFF"/>
              <w:right w:val="single" w:sz="4" w:space="0" w:color="FFFFFF"/>
            </w:tcBorders>
            <w:vAlign w:val="center"/>
          </w:tcPr>
          <w:p w14:paraId="7DE29617" w14:textId="77777777" w:rsidR="007D1B59" w:rsidRDefault="007D1B59" w:rsidP="007D1B59">
            <w:pPr>
              <w:rPr>
                <w:rFonts w:ascii="Arial" w:hAnsi="Arial" w:cs="Arial"/>
                <w:sz w:val="20"/>
                <w:szCs w:val="20"/>
              </w:rPr>
            </w:pPr>
          </w:p>
        </w:tc>
      </w:tr>
      <w:tr w:rsidR="007D1B59" w14:paraId="4E6252EB" w14:textId="77777777" w:rsidTr="007D1B59">
        <w:trPr>
          <w:trHeight w:hRule="exact" w:val="340"/>
        </w:trPr>
        <w:tc>
          <w:tcPr>
            <w:tcW w:w="9628" w:type="dxa"/>
            <w:tcBorders>
              <w:left w:val="single" w:sz="4" w:space="0" w:color="FFFFFF"/>
              <w:right w:val="single" w:sz="4" w:space="0" w:color="FFFFFF"/>
            </w:tcBorders>
            <w:vAlign w:val="center"/>
          </w:tcPr>
          <w:p w14:paraId="6751F64A" w14:textId="77777777" w:rsidR="007D1B59" w:rsidRDefault="007D1B59" w:rsidP="007D1B59">
            <w:pPr>
              <w:rPr>
                <w:rFonts w:ascii="Arial" w:hAnsi="Arial" w:cs="Arial"/>
                <w:sz w:val="20"/>
                <w:szCs w:val="20"/>
              </w:rPr>
            </w:pPr>
          </w:p>
        </w:tc>
      </w:tr>
      <w:tr w:rsidR="007D1B59" w14:paraId="6D911B01" w14:textId="77777777" w:rsidTr="007D1B59">
        <w:trPr>
          <w:trHeight w:hRule="exact" w:val="340"/>
        </w:trPr>
        <w:tc>
          <w:tcPr>
            <w:tcW w:w="9628" w:type="dxa"/>
            <w:tcBorders>
              <w:left w:val="single" w:sz="4" w:space="0" w:color="FFFFFF"/>
              <w:right w:val="single" w:sz="4" w:space="0" w:color="FFFFFF"/>
            </w:tcBorders>
            <w:vAlign w:val="center"/>
          </w:tcPr>
          <w:p w14:paraId="2D13D9A3" w14:textId="77777777" w:rsidR="007D1B59" w:rsidRDefault="007D1B59" w:rsidP="007D1B59">
            <w:pPr>
              <w:rPr>
                <w:rFonts w:ascii="Arial" w:hAnsi="Arial" w:cs="Arial"/>
                <w:sz w:val="20"/>
                <w:szCs w:val="20"/>
              </w:rPr>
            </w:pPr>
          </w:p>
        </w:tc>
      </w:tr>
      <w:tr w:rsidR="007D1B59" w14:paraId="2B121F66" w14:textId="77777777" w:rsidTr="00035812">
        <w:trPr>
          <w:trHeight w:hRule="exact" w:val="340"/>
        </w:trPr>
        <w:tc>
          <w:tcPr>
            <w:tcW w:w="9628" w:type="dxa"/>
            <w:tcBorders>
              <w:left w:val="single" w:sz="4" w:space="0" w:color="FFFFFF"/>
              <w:bottom w:val="single" w:sz="4" w:space="0" w:color="auto"/>
              <w:right w:val="single" w:sz="4" w:space="0" w:color="FFFFFF"/>
            </w:tcBorders>
            <w:vAlign w:val="center"/>
          </w:tcPr>
          <w:p w14:paraId="72C5D891" w14:textId="77777777" w:rsidR="007D1B59" w:rsidRDefault="007D1B59" w:rsidP="007D1B59">
            <w:pPr>
              <w:rPr>
                <w:rFonts w:ascii="Arial" w:hAnsi="Arial" w:cs="Arial"/>
                <w:sz w:val="20"/>
                <w:szCs w:val="20"/>
              </w:rPr>
            </w:pPr>
          </w:p>
        </w:tc>
      </w:tr>
      <w:tr w:rsidR="00035812" w14:paraId="6E8E7612" w14:textId="77777777" w:rsidTr="00035812">
        <w:trPr>
          <w:trHeight w:hRule="exact" w:val="340"/>
        </w:trPr>
        <w:tc>
          <w:tcPr>
            <w:tcW w:w="9628" w:type="dxa"/>
            <w:tcBorders>
              <w:left w:val="nil"/>
              <w:right w:val="nil"/>
            </w:tcBorders>
          </w:tcPr>
          <w:p w14:paraId="0E22F7F0" w14:textId="77777777" w:rsidR="00035812" w:rsidRDefault="00035812" w:rsidP="00696612">
            <w:pPr>
              <w:rPr>
                <w:rFonts w:ascii="Arial" w:hAnsi="Arial" w:cs="Arial"/>
                <w:sz w:val="20"/>
                <w:szCs w:val="20"/>
              </w:rPr>
            </w:pPr>
          </w:p>
        </w:tc>
      </w:tr>
      <w:tr w:rsidR="00035812" w14:paraId="46C3777B" w14:textId="77777777" w:rsidTr="00035812">
        <w:trPr>
          <w:trHeight w:hRule="exact" w:val="340"/>
        </w:trPr>
        <w:tc>
          <w:tcPr>
            <w:tcW w:w="9628" w:type="dxa"/>
            <w:tcBorders>
              <w:left w:val="nil"/>
              <w:right w:val="nil"/>
            </w:tcBorders>
          </w:tcPr>
          <w:p w14:paraId="6A54801B" w14:textId="77777777" w:rsidR="00035812" w:rsidRDefault="00035812" w:rsidP="00696612">
            <w:pPr>
              <w:rPr>
                <w:rFonts w:ascii="Arial" w:hAnsi="Arial" w:cs="Arial"/>
                <w:sz w:val="20"/>
                <w:szCs w:val="20"/>
              </w:rPr>
            </w:pPr>
          </w:p>
        </w:tc>
      </w:tr>
      <w:tr w:rsidR="00035812" w14:paraId="419B5C30" w14:textId="77777777" w:rsidTr="00035812">
        <w:trPr>
          <w:trHeight w:hRule="exact" w:val="340"/>
        </w:trPr>
        <w:tc>
          <w:tcPr>
            <w:tcW w:w="9628" w:type="dxa"/>
            <w:tcBorders>
              <w:left w:val="nil"/>
              <w:right w:val="nil"/>
            </w:tcBorders>
          </w:tcPr>
          <w:p w14:paraId="53CB8432" w14:textId="77777777" w:rsidR="00035812" w:rsidRDefault="00035812" w:rsidP="00696612">
            <w:pPr>
              <w:rPr>
                <w:rFonts w:ascii="Arial" w:hAnsi="Arial" w:cs="Arial"/>
                <w:sz w:val="20"/>
                <w:szCs w:val="20"/>
              </w:rPr>
            </w:pPr>
          </w:p>
        </w:tc>
      </w:tr>
      <w:tr w:rsidR="00035812" w14:paraId="45084F0B" w14:textId="77777777" w:rsidTr="00035812">
        <w:trPr>
          <w:trHeight w:hRule="exact" w:val="340"/>
        </w:trPr>
        <w:tc>
          <w:tcPr>
            <w:tcW w:w="9628" w:type="dxa"/>
            <w:tcBorders>
              <w:left w:val="nil"/>
              <w:right w:val="nil"/>
            </w:tcBorders>
          </w:tcPr>
          <w:p w14:paraId="002C781B" w14:textId="77777777" w:rsidR="00035812" w:rsidRDefault="00035812" w:rsidP="00696612">
            <w:pPr>
              <w:rPr>
                <w:rFonts w:ascii="Arial" w:hAnsi="Arial" w:cs="Arial"/>
                <w:sz w:val="20"/>
                <w:szCs w:val="20"/>
              </w:rPr>
            </w:pPr>
          </w:p>
        </w:tc>
      </w:tr>
    </w:tbl>
    <w:p w14:paraId="714B551B" w14:textId="77777777" w:rsidR="007D1B59" w:rsidRDefault="007D1B59" w:rsidP="007D1B59">
      <w:pPr>
        <w:tabs>
          <w:tab w:val="left" w:pos="7150"/>
        </w:tabs>
        <w:rPr>
          <w:rFonts w:ascii="Arial" w:hAnsi="Arial" w:cs="Arial"/>
          <w:sz w:val="20"/>
          <w:szCs w:val="20"/>
        </w:rPr>
      </w:pPr>
      <w:r>
        <w:rPr>
          <w:rFonts w:ascii="Arial" w:hAnsi="Arial" w:cs="Arial"/>
          <w:sz w:val="20"/>
          <w:szCs w:val="20"/>
        </w:rPr>
        <w:tab/>
      </w:r>
    </w:p>
    <w:p w14:paraId="7154BC51" w14:textId="77777777" w:rsidR="002D233C" w:rsidRDefault="002D233C">
      <w:pPr>
        <w:rPr>
          <w:rFonts w:ascii="Arial" w:hAnsi="Arial" w:cs="Arial"/>
          <w:b/>
          <w:color w:val="00C6D7"/>
          <w:sz w:val="36"/>
          <w:szCs w:val="60"/>
        </w:rPr>
      </w:pPr>
      <w:bookmarkStart w:id="13" w:name="_Toc442167114"/>
      <w:bookmarkEnd w:id="12"/>
      <w:r>
        <w:br w:type="page"/>
      </w:r>
    </w:p>
    <w:p w14:paraId="05C1567D" w14:textId="5AE72A75" w:rsidR="00962B5D" w:rsidRPr="00F90629" w:rsidRDefault="00962B5D" w:rsidP="00962B5D">
      <w:pPr>
        <w:pStyle w:val="Affinia1"/>
      </w:pPr>
      <w:r>
        <w:lastRenderedPageBreak/>
        <w:t>Insurance Needs Analysis</w:t>
      </w:r>
      <w:bookmarkEnd w:id="13"/>
    </w:p>
    <w:p w14:paraId="087811D3" w14:textId="76B8B6D4" w:rsidR="00962B5D" w:rsidRDefault="00581E46" w:rsidP="009B479E">
      <w:pPr>
        <w:pStyle w:val="Affinia2"/>
      </w:pPr>
      <w:r>
        <w:t>Business Succession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679"/>
        <w:gridCol w:w="1681"/>
        <w:gridCol w:w="1735"/>
        <w:gridCol w:w="1704"/>
        <w:gridCol w:w="1829"/>
      </w:tblGrid>
      <w:tr w:rsidR="00581E46" w:rsidRPr="00C07765" w14:paraId="535B9382" w14:textId="77777777" w:rsidTr="00581E46">
        <w:trPr>
          <w:trHeight w:hRule="exact" w:val="340"/>
        </w:trPr>
        <w:tc>
          <w:tcPr>
            <w:tcW w:w="1391" w:type="pct"/>
            <w:shd w:val="clear" w:color="auto" w:fill="000000" w:themeFill="text1"/>
            <w:vAlign w:val="center"/>
          </w:tcPr>
          <w:p w14:paraId="09B1559E" w14:textId="77777777" w:rsidR="00581E46" w:rsidRPr="00584A25" w:rsidRDefault="00581E46" w:rsidP="00581E46">
            <w:pPr>
              <w:spacing w:after="0" w:line="240" w:lineRule="auto"/>
              <w:rPr>
                <w:rFonts w:ascii="Arial" w:hAnsi="Arial" w:cs="Arial"/>
                <w:b/>
                <w:color w:val="FFFFFF"/>
                <w:sz w:val="18"/>
                <w:szCs w:val="18"/>
                <w:lang w:eastAsia="zh-CN"/>
              </w:rPr>
            </w:pPr>
            <w:r w:rsidRPr="00584A25">
              <w:rPr>
                <w:rFonts w:ascii="Arial" w:hAnsi="Arial" w:cs="Arial"/>
                <w:b/>
                <w:color w:val="FFFFFF"/>
                <w:sz w:val="18"/>
                <w:szCs w:val="18"/>
                <w:lang w:eastAsia="zh-CN"/>
              </w:rPr>
              <w:t>Funding Requirements</w:t>
            </w:r>
          </w:p>
        </w:tc>
        <w:tc>
          <w:tcPr>
            <w:tcW w:w="873" w:type="pct"/>
            <w:shd w:val="clear" w:color="auto" w:fill="000000" w:themeFill="text1"/>
            <w:vAlign w:val="center"/>
          </w:tcPr>
          <w:p w14:paraId="732E3343" w14:textId="0954A9AC" w:rsidR="00581E46" w:rsidRPr="00581E46" w:rsidRDefault="00581E46" w:rsidP="00581E46">
            <w:pPr>
              <w:spacing w:after="0" w:line="240" w:lineRule="auto"/>
              <w:jc w:val="center"/>
              <w:rPr>
                <w:rFonts w:ascii="Arial" w:hAnsi="Arial" w:cs="Arial"/>
                <w:b/>
                <w:sz w:val="18"/>
                <w:szCs w:val="18"/>
                <w:lang w:eastAsia="zh-CN"/>
              </w:rPr>
            </w:pPr>
            <w:r w:rsidRPr="00581E46">
              <w:rPr>
                <w:rFonts w:ascii="Arial" w:hAnsi="Arial" w:cs="Arial"/>
                <w:b/>
                <w:sz w:val="18"/>
                <w:szCs w:val="18"/>
                <w:lang w:eastAsia="zh-CN"/>
              </w:rPr>
              <w:t>Principal 1</w:t>
            </w:r>
          </w:p>
        </w:tc>
        <w:tc>
          <w:tcPr>
            <w:tcW w:w="901" w:type="pct"/>
            <w:shd w:val="clear" w:color="auto" w:fill="000000" w:themeFill="text1"/>
            <w:vAlign w:val="center"/>
          </w:tcPr>
          <w:p w14:paraId="4E717944" w14:textId="19737423" w:rsidR="00581E46" w:rsidRPr="00581E46" w:rsidRDefault="00581E46" w:rsidP="00581E46">
            <w:pPr>
              <w:spacing w:after="0" w:line="240" w:lineRule="auto"/>
              <w:jc w:val="center"/>
              <w:rPr>
                <w:rFonts w:ascii="Arial" w:hAnsi="Arial" w:cs="Arial"/>
                <w:b/>
                <w:sz w:val="18"/>
                <w:szCs w:val="18"/>
                <w:lang w:eastAsia="zh-CN"/>
              </w:rPr>
            </w:pPr>
            <w:r w:rsidRPr="00581E46">
              <w:rPr>
                <w:rFonts w:ascii="Arial" w:hAnsi="Arial" w:cs="Arial"/>
                <w:b/>
                <w:sz w:val="18"/>
                <w:szCs w:val="18"/>
                <w:lang w:eastAsia="zh-CN"/>
              </w:rPr>
              <w:t>Principal 2</w:t>
            </w:r>
          </w:p>
        </w:tc>
        <w:tc>
          <w:tcPr>
            <w:tcW w:w="885" w:type="pct"/>
            <w:shd w:val="clear" w:color="auto" w:fill="000000" w:themeFill="text1"/>
            <w:vAlign w:val="center"/>
          </w:tcPr>
          <w:p w14:paraId="7245FD24" w14:textId="602AF7D3" w:rsidR="00581E46" w:rsidRPr="00581E46" w:rsidRDefault="00581E46" w:rsidP="00581E46">
            <w:pPr>
              <w:spacing w:after="0" w:line="240" w:lineRule="auto"/>
              <w:jc w:val="center"/>
              <w:rPr>
                <w:rFonts w:ascii="Arial" w:hAnsi="Arial" w:cs="Arial"/>
                <w:b/>
                <w:sz w:val="18"/>
                <w:szCs w:val="18"/>
                <w:lang w:eastAsia="zh-CN"/>
              </w:rPr>
            </w:pPr>
            <w:r w:rsidRPr="00581E46">
              <w:rPr>
                <w:rFonts w:ascii="Arial" w:hAnsi="Arial" w:cs="Arial"/>
                <w:b/>
                <w:sz w:val="18"/>
                <w:szCs w:val="18"/>
                <w:lang w:eastAsia="zh-CN"/>
              </w:rPr>
              <w:t>Principal 3</w:t>
            </w:r>
          </w:p>
        </w:tc>
        <w:tc>
          <w:tcPr>
            <w:tcW w:w="950" w:type="pct"/>
            <w:shd w:val="clear" w:color="auto" w:fill="000000" w:themeFill="text1"/>
            <w:vAlign w:val="center"/>
          </w:tcPr>
          <w:p w14:paraId="020D4D4F" w14:textId="1722BAF7" w:rsidR="00581E46" w:rsidRPr="00581E46" w:rsidRDefault="00581E46" w:rsidP="00581E46">
            <w:pPr>
              <w:spacing w:after="0" w:line="240" w:lineRule="auto"/>
              <w:jc w:val="center"/>
              <w:rPr>
                <w:rFonts w:ascii="Arial" w:hAnsi="Arial" w:cs="Arial"/>
                <w:b/>
                <w:sz w:val="18"/>
                <w:szCs w:val="18"/>
                <w:lang w:eastAsia="zh-CN"/>
              </w:rPr>
            </w:pPr>
            <w:r w:rsidRPr="00581E46">
              <w:rPr>
                <w:rFonts w:ascii="Arial" w:hAnsi="Arial" w:cs="Arial"/>
                <w:b/>
                <w:sz w:val="18"/>
                <w:szCs w:val="18"/>
                <w:lang w:eastAsia="zh-CN"/>
              </w:rPr>
              <w:t>Principal 4</w:t>
            </w:r>
          </w:p>
        </w:tc>
      </w:tr>
      <w:tr w:rsidR="00035812" w:rsidRPr="00C07765" w14:paraId="1E7546DA" w14:textId="77777777" w:rsidTr="00581E46">
        <w:trPr>
          <w:trHeight w:hRule="exact" w:val="340"/>
        </w:trPr>
        <w:tc>
          <w:tcPr>
            <w:tcW w:w="1391" w:type="pct"/>
            <w:shd w:val="clear" w:color="auto" w:fill="FFFFFF" w:themeFill="background1"/>
            <w:vAlign w:val="center"/>
          </w:tcPr>
          <w:p w14:paraId="315BE423" w14:textId="142BE5A0" w:rsidR="00035812" w:rsidRDefault="00035812" w:rsidP="00581E46">
            <w:pPr>
              <w:spacing w:after="0" w:line="240" w:lineRule="auto"/>
              <w:rPr>
                <w:rFonts w:ascii="Arial" w:hAnsi="Arial" w:cs="Arial"/>
                <w:sz w:val="18"/>
                <w:szCs w:val="18"/>
                <w:lang w:val="en-US" w:eastAsia="en-AU"/>
              </w:rPr>
            </w:pPr>
            <w:r>
              <w:rPr>
                <w:rFonts w:ascii="Arial" w:hAnsi="Arial" w:cs="Arial"/>
                <w:sz w:val="18"/>
                <w:szCs w:val="18"/>
                <w:lang w:val="en-US" w:eastAsia="en-AU"/>
              </w:rPr>
              <w:t>Name</w:t>
            </w:r>
          </w:p>
        </w:tc>
        <w:tc>
          <w:tcPr>
            <w:tcW w:w="873" w:type="pct"/>
            <w:shd w:val="clear" w:color="auto" w:fill="FFFFFF" w:themeFill="background1"/>
            <w:vAlign w:val="center"/>
          </w:tcPr>
          <w:p w14:paraId="2D4BE06B" w14:textId="77777777" w:rsidR="00035812" w:rsidRPr="00581E46" w:rsidRDefault="00035812"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52ED2A35" w14:textId="77777777" w:rsidR="00035812" w:rsidRPr="00581E46" w:rsidRDefault="00035812"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6F791C13" w14:textId="77777777" w:rsidR="00035812" w:rsidRPr="00581E46" w:rsidRDefault="00035812"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14370987" w14:textId="77777777" w:rsidR="00035812" w:rsidRPr="00581E46" w:rsidRDefault="00035812" w:rsidP="00581E46">
            <w:pPr>
              <w:spacing w:after="0" w:line="240" w:lineRule="auto"/>
              <w:jc w:val="right"/>
              <w:rPr>
                <w:rFonts w:ascii="Arial" w:hAnsi="Arial" w:cs="Arial"/>
                <w:sz w:val="18"/>
                <w:szCs w:val="18"/>
                <w:lang w:val="en-US" w:eastAsia="en-AU"/>
              </w:rPr>
            </w:pPr>
          </w:p>
        </w:tc>
      </w:tr>
      <w:tr w:rsidR="00581E46" w:rsidRPr="00C07765" w14:paraId="71523005" w14:textId="77777777" w:rsidTr="00581E46">
        <w:trPr>
          <w:trHeight w:hRule="exact" w:val="340"/>
        </w:trPr>
        <w:tc>
          <w:tcPr>
            <w:tcW w:w="1391" w:type="pct"/>
            <w:shd w:val="clear" w:color="auto" w:fill="FFFFFF" w:themeFill="background1"/>
            <w:vAlign w:val="center"/>
          </w:tcPr>
          <w:p w14:paraId="7B36CAD3" w14:textId="77777777" w:rsidR="00581E46" w:rsidRPr="00C07765" w:rsidRDefault="00581E46" w:rsidP="00581E46">
            <w:pPr>
              <w:spacing w:after="0" w:line="240" w:lineRule="auto"/>
              <w:rPr>
                <w:rFonts w:ascii="Arial" w:hAnsi="Arial" w:cs="Arial"/>
                <w:sz w:val="18"/>
                <w:szCs w:val="18"/>
                <w:lang w:val="en-US" w:eastAsia="en-AU"/>
              </w:rPr>
            </w:pPr>
            <w:r>
              <w:rPr>
                <w:rFonts w:ascii="Arial" w:hAnsi="Arial" w:cs="Arial"/>
                <w:sz w:val="18"/>
                <w:szCs w:val="18"/>
                <w:lang w:val="en-US" w:eastAsia="en-AU"/>
              </w:rPr>
              <w:t>Equity Amount</w:t>
            </w:r>
          </w:p>
        </w:tc>
        <w:tc>
          <w:tcPr>
            <w:tcW w:w="873" w:type="pct"/>
            <w:shd w:val="clear" w:color="auto" w:fill="FFFFFF" w:themeFill="background1"/>
            <w:vAlign w:val="center"/>
          </w:tcPr>
          <w:p w14:paraId="00100761" w14:textId="0FF11D1B" w:rsidR="00581E46" w:rsidRPr="00581E46"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01F7B7FC" w14:textId="2F84AD17" w:rsidR="00581E46" w:rsidRPr="00581E46"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759E451" w14:textId="734B6C3F" w:rsidR="00581E46" w:rsidRPr="00581E46"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6E98A72C" w14:textId="2A6B593E" w:rsidR="00581E46" w:rsidRPr="00581E46" w:rsidRDefault="00581E46" w:rsidP="00581E46">
            <w:pPr>
              <w:spacing w:after="0" w:line="240" w:lineRule="auto"/>
              <w:jc w:val="right"/>
              <w:rPr>
                <w:rFonts w:ascii="Arial" w:hAnsi="Arial" w:cs="Arial"/>
                <w:sz w:val="18"/>
                <w:szCs w:val="18"/>
                <w:lang w:val="en-US" w:eastAsia="en-AU"/>
              </w:rPr>
            </w:pPr>
          </w:p>
        </w:tc>
      </w:tr>
      <w:tr w:rsidR="00581E46" w:rsidRPr="00C07765" w14:paraId="6B81A12A" w14:textId="77777777" w:rsidTr="00581E46">
        <w:trPr>
          <w:trHeight w:hRule="exact" w:val="340"/>
        </w:trPr>
        <w:tc>
          <w:tcPr>
            <w:tcW w:w="1391" w:type="pct"/>
            <w:shd w:val="clear" w:color="auto" w:fill="FFFFFF" w:themeFill="background1"/>
            <w:vAlign w:val="center"/>
          </w:tcPr>
          <w:p w14:paraId="7909332A" w14:textId="77777777" w:rsidR="00581E46" w:rsidRDefault="00581E46" w:rsidP="00581E46">
            <w:pPr>
              <w:spacing w:after="0" w:line="240" w:lineRule="auto"/>
              <w:rPr>
                <w:rFonts w:ascii="Arial" w:hAnsi="Arial" w:cs="Arial"/>
                <w:sz w:val="18"/>
                <w:szCs w:val="18"/>
                <w:lang w:val="en-US" w:eastAsia="en-AU"/>
              </w:rPr>
            </w:pPr>
            <w:r>
              <w:rPr>
                <w:rFonts w:ascii="Arial" w:hAnsi="Arial" w:cs="Arial"/>
                <w:sz w:val="18"/>
                <w:szCs w:val="18"/>
                <w:lang w:val="en-US" w:eastAsia="en-AU"/>
              </w:rPr>
              <w:t>Trigger Events Required</w:t>
            </w:r>
          </w:p>
        </w:tc>
        <w:tc>
          <w:tcPr>
            <w:tcW w:w="873" w:type="pct"/>
            <w:shd w:val="clear" w:color="auto" w:fill="FFFFFF" w:themeFill="background1"/>
            <w:vAlign w:val="center"/>
          </w:tcPr>
          <w:p w14:paraId="70FCBC21" w14:textId="753481C9" w:rsidR="00581E46" w:rsidRPr="00581E46" w:rsidRDefault="00581E46" w:rsidP="00581E46">
            <w:pPr>
              <w:spacing w:after="0" w:line="240" w:lineRule="auto"/>
              <w:jc w:val="center"/>
              <w:rPr>
                <w:rFonts w:ascii="Arial" w:hAnsi="Arial" w:cs="Arial"/>
                <w:sz w:val="18"/>
                <w:szCs w:val="18"/>
                <w:lang w:val="en-US" w:eastAsia="en-AU"/>
              </w:rPr>
            </w:pPr>
            <w:r>
              <w:rPr>
                <w:rFonts w:ascii="Arial" w:hAnsi="Arial" w:cs="Arial"/>
                <w:sz w:val="18"/>
                <w:szCs w:val="18"/>
                <w:lang w:val="en-US" w:eastAsia="en-AU"/>
              </w:rPr>
              <w:t>Life/TPD/Trauma</w:t>
            </w:r>
          </w:p>
        </w:tc>
        <w:tc>
          <w:tcPr>
            <w:tcW w:w="901" w:type="pct"/>
            <w:shd w:val="clear" w:color="auto" w:fill="FFFFFF" w:themeFill="background1"/>
            <w:vAlign w:val="center"/>
          </w:tcPr>
          <w:p w14:paraId="2ACA3128" w14:textId="66910251" w:rsidR="00581E46" w:rsidRPr="00581E46" w:rsidRDefault="00581E46" w:rsidP="00581E46">
            <w:pPr>
              <w:spacing w:after="0"/>
              <w:jc w:val="center"/>
              <w:rPr>
                <w:rFonts w:ascii="Arial" w:hAnsi="Arial" w:cs="Arial"/>
                <w:sz w:val="18"/>
                <w:szCs w:val="18"/>
              </w:rPr>
            </w:pPr>
            <w:r>
              <w:rPr>
                <w:rFonts w:ascii="Arial" w:hAnsi="Arial" w:cs="Arial"/>
                <w:sz w:val="18"/>
                <w:szCs w:val="18"/>
                <w:lang w:val="en-US" w:eastAsia="en-AU"/>
              </w:rPr>
              <w:t>Life/TPD/Trauma</w:t>
            </w:r>
          </w:p>
        </w:tc>
        <w:tc>
          <w:tcPr>
            <w:tcW w:w="885" w:type="pct"/>
            <w:shd w:val="clear" w:color="auto" w:fill="FFFFFF" w:themeFill="background1"/>
            <w:vAlign w:val="center"/>
          </w:tcPr>
          <w:p w14:paraId="29CC860D" w14:textId="6412D070" w:rsidR="00581E46" w:rsidRPr="00581E46" w:rsidRDefault="00581E46" w:rsidP="00581E46">
            <w:pPr>
              <w:spacing w:after="0"/>
              <w:jc w:val="center"/>
              <w:rPr>
                <w:sz w:val="18"/>
                <w:szCs w:val="18"/>
              </w:rPr>
            </w:pPr>
            <w:r>
              <w:rPr>
                <w:rFonts w:ascii="Arial" w:hAnsi="Arial" w:cs="Arial"/>
                <w:sz w:val="18"/>
                <w:szCs w:val="18"/>
                <w:lang w:val="en-US" w:eastAsia="en-AU"/>
              </w:rPr>
              <w:t>Life/TPD/Trauma</w:t>
            </w:r>
          </w:p>
        </w:tc>
        <w:tc>
          <w:tcPr>
            <w:tcW w:w="950" w:type="pct"/>
            <w:shd w:val="clear" w:color="auto" w:fill="FFFFFF" w:themeFill="background1"/>
            <w:vAlign w:val="center"/>
          </w:tcPr>
          <w:p w14:paraId="263F753E" w14:textId="40D351EC" w:rsidR="00581E46" w:rsidRPr="00581E46" w:rsidRDefault="00581E46" w:rsidP="00581E46">
            <w:pPr>
              <w:spacing w:after="0"/>
              <w:jc w:val="center"/>
              <w:rPr>
                <w:sz w:val="18"/>
                <w:szCs w:val="18"/>
              </w:rPr>
            </w:pPr>
            <w:r>
              <w:rPr>
                <w:rFonts w:ascii="Arial" w:hAnsi="Arial" w:cs="Arial"/>
                <w:sz w:val="18"/>
                <w:szCs w:val="18"/>
                <w:lang w:val="en-US" w:eastAsia="en-AU"/>
              </w:rPr>
              <w:t>Life/TPD/Trauma</w:t>
            </w:r>
          </w:p>
        </w:tc>
      </w:tr>
      <w:tr w:rsidR="00581E46" w:rsidRPr="00C07765" w14:paraId="1A9EB5AE" w14:textId="77777777" w:rsidTr="00581E46">
        <w:trPr>
          <w:trHeight w:hRule="exact" w:val="340"/>
        </w:trPr>
        <w:tc>
          <w:tcPr>
            <w:tcW w:w="1391" w:type="pct"/>
            <w:shd w:val="clear" w:color="auto" w:fill="FFFFFF" w:themeFill="background1"/>
            <w:vAlign w:val="center"/>
          </w:tcPr>
          <w:p w14:paraId="6710B9B2" w14:textId="77777777" w:rsidR="00581E46" w:rsidRPr="00C07765" w:rsidRDefault="00581E46" w:rsidP="00581E46">
            <w:pPr>
              <w:spacing w:after="0" w:line="240" w:lineRule="auto"/>
              <w:rPr>
                <w:rFonts w:ascii="Arial" w:hAnsi="Arial" w:cs="Arial"/>
                <w:sz w:val="18"/>
                <w:szCs w:val="18"/>
                <w:lang w:val="en-US" w:eastAsia="en-AU"/>
              </w:rPr>
            </w:pPr>
            <w:r>
              <w:rPr>
                <w:rFonts w:ascii="Arial" w:hAnsi="Arial" w:cs="Arial"/>
                <w:sz w:val="18"/>
                <w:szCs w:val="18"/>
                <w:lang w:val="en-US" w:eastAsia="en-AU"/>
              </w:rPr>
              <w:t>Liabilities to be repaid</w:t>
            </w:r>
          </w:p>
        </w:tc>
        <w:tc>
          <w:tcPr>
            <w:tcW w:w="873" w:type="pct"/>
            <w:shd w:val="clear" w:color="auto" w:fill="FFFFFF" w:themeFill="background1"/>
            <w:vAlign w:val="center"/>
          </w:tcPr>
          <w:p w14:paraId="07B0E205" w14:textId="214666B5" w:rsidR="00581E46" w:rsidRPr="00581E46"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27DB9310" w14:textId="0395B4D1" w:rsidR="00581E46" w:rsidRPr="00581E46"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2DA59DF6" w14:textId="66D13972" w:rsidR="00581E46" w:rsidRPr="00581E46"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45A9B557" w14:textId="25C3E266" w:rsidR="00581E46" w:rsidRPr="00581E46" w:rsidRDefault="00581E46" w:rsidP="00581E46">
            <w:pPr>
              <w:spacing w:after="0" w:line="240" w:lineRule="auto"/>
              <w:jc w:val="right"/>
              <w:rPr>
                <w:rFonts w:ascii="Arial" w:hAnsi="Arial" w:cs="Arial"/>
                <w:sz w:val="18"/>
                <w:szCs w:val="18"/>
                <w:lang w:val="en-US" w:eastAsia="en-AU"/>
              </w:rPr>
            </w:pPr>
          </w:p>
        </w:tc>
      </w:tr>
      <w:tr w:rsidR="00887B54" w:rsidRPr="00C07765" w14:paraId="3061B0A8" w14:textId="77777777" w:rsidTr="00197E90">
        <w:trPr>
          <w:trHeight w:hRule="exact" w:val="418"/>
        </w:trPr>
        <w:tc>
          <w:tcPr>
            <w:tcW w:w="1391" w:type="pct"/>
            <w:shd w:val="clear" w:color="auto" w:fill="FFFFFF" w:themeFill="background1"/>
            <w:vAlign w:val="center"/>
          </w:tcPr>
          <w:p w14:paraId="113DEA3E" w14:textId="1FA267FC" w:rsidR="00887B54" w:rsidRDefault="00887B54" w:rsidP="00581E46">
            <w:pPr>
              <w:spacing w:after="0" w:line="240" w:lineRule="auto"/>
              <w:rPr>
                <w:rFonts w:ascii="Arial" w:hAnsi="Arial" w:cs="Arial"/>
                <w:sz w:val="18"/>
                <w:szCs w:val="18"/>
                <w:lang w:val="en-US" w:eastAsia="en-AU"/>
              </w:rPr>
            </w:pPr>
            <w:r>
              <w:rPr>
                <w:rFonts w:ascii="Arial" w:hAnsi="Arial" w:cs="Arial"/>
                <w:sz w:val="18"/>
                <w:szCs w:val="18"/>
                <w:lang w:val="en-US" w:eastAsia="en-AU"/>
              </w:rPr>
              <w:t>Personal Guarantees/Loans to be repaid</w:t>
            </w:r>
          </w:p>
        </w:tc>
        <w:tc>
          <w:tcPr>
            <w:tcW w:w="873" w:type="pct"/>
            <w:shd w:val="clear" w:color="auto" w:fill="FFFFFF" w:themeFill="background1"/>
            <w:vAlign w:val="center"/>
          </w:tcPr>
          <w:p w14:paraId="0F500852" w14:textId="77777777" w:rsidR="00887B54" w:rsidRPr="00581E46" w:rsidRDefault="00887B54"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0C5BE352" w14:textId="77777777" w:rsidR="00887B54" w:rsidRPr="00581E46" w:rsidRDefault="00887B54"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3C2C76BD" w14:textId="77777777" w:rsidR="00887B54" w:rsidRPr="00581E46" w:rsidRDefault="00887B54"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10D4021C" w14:textId="77777777" w:rsidR="00887B54" w:rsidRPr="00581E46" w:rsidRDefault="00887B54" w:rsidP="00581E46">
            <w:pPr>
              <w:spacing w:after="0" w:line="240" w:lineRule="auto"/>
              <w:jc w:val="right"/>
              <w:rPr>
                <w:rFonts w:ascii="Arial" w:hAnsi="Arial" w:cs="Arial"/>
                <w:sz w:val="18"/>
                <w:szCs w:val="18"/>
                <w:lang w:val="en-US" w:eastAsia="en-AU"/>
              </w:rPr>
            </w:pPr>
          </w:p>
        </w:tc>
      </w:tr>
      <w:tr w:rsidR="00581E46" w:rsidRPr="00C07765" w14:paraId="06CC5AE8" w14:textId="77777777" w:rsidTr="00581E46">
        <w:trPr>
          <w:trHeight w:hRule="exact" w:val="340"/>
        </w:trPr>
        <w:tc>
          <w:tcPr>
            <w:tcW w:w="1391" w:type="pct"/>
            <w:shd w:val="clear" w:color="auto" w:fill="FFFFFF" w:themeFill="background1"/>
            <w:vAlign w:val="center"/>
          </w:tcPr>
          <w:p w14:paraId="55AC9D57" w14:textId="77777777" w:rsidR="00581E46" w:rsidRPr="00C07765" w:rsidRDefault="00581E46" w:rsidP="00581E46">
            <w:pPr>
              <w:spacing w:after="0" w:line="240" w:lineRule="auto"/>
              <w:rPr>
                <w:rFonts w:ascii="Arial" w:hAnsi="Arial" w:cs="Arial"/>
                <w:sz w:val="18"/>
                <w:szCs w:val="18"/>
                <w:lang w:val="en-US" w:eastAsia="en-AU"/>
              </w:rPr>
            </w:pPr>
            <w:r>
              <w:rPr>
                <w:rFonts w:ascii="Arial" w:hAnsi="Arial" w:cs="Arial"/>
                <w:sz w:val="18"/>
                <w:szCs w:val="18"/>
                <w:lang w:val="en-US" w:eastAsia="en-AU"/>
              </w:rPr>
              <w:t>Estimated CGT</w:t>
            </w:r>
          </w:p>
        </w:tc>
        <w:tc>
          <w:tcPr>
            <w:tcW w:w="873" w:type="pct"/>
            <w:shd w:val="clear" w:color="auto" w:fill="FFFFFF" w:themeFill="background1"/>
            <w:vAlign w:val="center"/>
          </w:tcPr>
          <w:p w14:paraId="5A1CF73C" w14:textId="38FA8381" w:rsidR="00581E46" w:rsidRPr="00581E46"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24459077" w14:textId="3C0F7B50" w:rsidR="00581E46" w:rsidRPr="00581E46"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BC3ECA4" w14:textId="16E075AF" w:rsidR="00581E46" w:rsidRPr="00581E46"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465A0706" w14:textId="24DEEABF" w:rsidR="00581E46" w:rsidRPr="00581E46" w:rsidRDefault="00581E46" w:rsidP="00581E46">
            <w:pPr>
              <w:spacing w:after="0" w:line="240" w:lineRule="auto"/>
              <w:jc w:val="right"/>
              <w:rPr>
                <w:rFonts w:ascii="Arial" w:hAnsi="Arial" w:cs="Arial"/>
                <w:sz w:val="18"/>
                <w:szCs w:val="18"/>
                <w:lang w:val="en-US" w:eastAsia="en-AU"/>
              </w:rPr>
            </w:pPr>
          </w:p>
        </w:tc>
      </w:tr>
      <w:tr w:rsidR="00887B54" w:rsidRPr="00C07765" w14:paraId="4C5E3474" w14:textId="77777777" w:rsidTr="00581E46">
        <w:trPr>
          <w:trHeight w:hRule="exact" w:val="340"/>
        </w:trPr>
        <w:tc>
          <w:tcPr>
            <w:tcW w:w="1391" w:type="pct"/>
            <w:shd w:val="clear" w:color="auto" w:fill="FFFFFF" w:themeFill="background1"/>
            <w:vAlign w:val="center"/>
          </w:tcPr>
          <w:p w14:paraId="16504465" w14:textId="550F127E" w:rsidR="00887B54" w:rsidRDefault="00887B54" w:rsidP="00581E46">
            <w:pPr>
              <w:spacing w:after="0" w:line="240" w:lineRule="auto"/>
              <w:rPr>
                <w:rFonts w:ascii="Arial" w:hAnsi="Arial" w:cs="Arial"/>
                <w:sz w:val="18"/>
                <w:szCs w:val="18"/>
                <w:lang w:val="en-US" w:eastAsia="en-AU"/>
              </w:rPr>
            </w:pPr>
            <w:r>
              <w:rPr>
                <w:rFonts w:ascii="Arial" w:hAnsi="Arial" w:cs="Arial"/>
                <w:sz w:val="18"/>
                <w:szCs w:val="18"/>
                <w:lang w:val="en-US" w:eastAsia="en-AU"/>
              </w:rPr>
              <w:t>Estimated FBT</w:t>
            </w:r>
          </w:p>
        </w:tc>
        <w:tc>
          <w:tcPr>
            <w:tcW w:w="873" w:type="pct"/>
            <w:shd w:val="clear" w:color="auto" w:fill="FFFFFF" w:themeFill="background1"/>
            <w:vAlign w:val="center"/>
          </w:tcPr>
          <w:p w14:paraId="205C933C" w14:textId="77777777" w:rsidR="00887B54" w:rsidRPr="00581E46" w:rsidRDefault="00887B54"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1A8935A6" w14:textId="77777777" w:rsidR="00887B54" w:rsidRPr="00581E46" w:rsidRDefault="00887B54"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CDBD469" w14:textId="77777777" w:rsidR="00887B54" w:rsidRPr="00581E46" w:rsidRDefault="00887B54"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38706EFA" w14:textId="77777777" w:rsidR="00887B54" w:rsidRPr="00581E46" w:rsidRDefault="00887B54" w:rsidP="00581E46">
            <w:pPr>
              <w:spacing w:after="0" w:line="240" w:lineRule="auto"/>
              <w:jc w:val="right"/>
              <w:rPr>
                <w:rFonts w:ascii="Arial" w:hAnsi="Arial" w:cs="Arial"/>
                <w:sz w:val="18"/>
                <w:szCs w:val="18"/>
                <w:lang w:val="en-US" w:eastAsia="en-AU"/>
              </w:rPr>
            </w:pPr>
          </w:p>
        </w:tc>
      </w:tr>
      <w:tr w:rsidR="00581E46" w:rsidRPr="00C07765" w14:paraId="35828C7B" w14:textId="77777777" w:rsidTr="00581E46">
        <w:trPr>
          <w:trHeight w:hRule="exact" w:val="340"/>
        </w:trPr>
        <w:tc>
          <w:tcPr>
            <w:tcW w:w="1391" w:type="pct"/>
            <w:shd w:val="clear" w:color="auto" w:fill="FFFFFF" w:themeFill="background1"/>
            <w:vAlign w:val="center"/>
          </w:tcPr>
          <w:p w14:paraId="68C83512" w14:textId="77777777" w:rsidR="00581E46" w:rsidRDefault="00581E46" w:rsidP="00581E46">
            <w:pPr>
              <w:spacing w:after="0" w:line="240" w:lineRule="auto"/>
              <w:rPr>
                <w:rFonts w:ascii="Arial" w:hAnsi="Arial" w:cs="Arial"/>
                <w:sz w:val="18"/>
                <w:szCs w:val="18"/>
                <w:lang w:val="en-US" w:eastAsia="en-AU"/>
              </w:rPr>
            </w:pPr>
            <w:r>
              <w:rPr>
                <w:rFonts w:ascii="Arial" w:hAnsi="Arial" w:cs="Arial"/>
                <w:sz w:val="18"/>
                <w:szCs w:val="18"/>
                <w:lang w:val="en-US" w:eastAsia="en-AU"/>
              </w:rPr>
              <w:t>Stamp duty Liability</w:t>
            </w:r>
          </w:p>
        </w:tc>
        <w:tc>
          <w:tcPr>
            <w:tcW w:w="873" w:type="pct"/>
            <w:shd w:val="clear" w:color="auto" w:fill="FFFFFF" w:themeFill="background1"/>
            <w:vAlign w:val="center"/>
          </w:tcPr>
          <w:p w14:paraId="63A8D59E" w14:textId="75038559" w:rsidR="00581E46" w:rsidRPr="00581E46"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5F1805AF" w14:textId="73894AB2" w:rsidR="00581E46" w:rsidRPr="00581E46"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379EEB02" w14:textId="28EEFDBF" w:rsidR="00581E46" w:rsidRPr="00581E46"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66AA7CCC" w14:textId="7D93C4BA" w:rsidR="00581E46" w:rsidRPr="00581E46" w:rsidRDefault="00581E46" w:rsidP="00581E46">
            <w:pPr>
              <w:spacing w:after="0" w:line="240" w:lineRule="auto"/>
              <w:jc w:val="right"/>
              <w:rPr>
                <w:rFonts w:ascii="Arial" w:hAnsi="Arial" w:cs="Arial"/>
                <w:sz w:val="18"/>
                <w:szCs w:val="18"/>
                <w:lang w:val="en-US" w:eastAsia="en-AU"/>
              </w:rPr>
            </w:pPr>
          </w:p>
        </w:tc>
      </w:tr>
      <w:tr w:rsidR="00581E46" w:rsidRPr="00C07765" w14:paraId="0A0D9365" w14:textId="77777777" w:rsidTr="00581E46">
        <w:trPr>
          <w:trHeight w:hRule="exact" w:val="340"/>
        </w:trPr>
        <w:tc>
          <w:tcPr>
            <w:tcW w:w="1391" w:type="pct"/>
            <w:shd w:val="clear" w:color="auto" w:fill="FFFFFF" w:themeFill="background1"/>
            <w:vAlign w:val="center"/>
          </w:tcPr>
          <w:p w14:paraId="6C541383" w14:textId="77777777" w:rsidR="00581E46" w:rsidRPr="00581E46" w:rsidRDefault="00581E46" w:rsidP="00581E46">
            <w:pPr>
              <w:spacing w:after="0" w:line="240" w:lineRule="auto"/>
              <w:rPr>
                <w:rFonts w:ascii="Arial" w:hAnsi="Arial" w:cs="Arial"/>
                <w:sz w:val="18"/>
                <w:szCs w:val="18"/>
                <w:lang w:val="en-US" w:eastAsia="en-AU"/>
              </w:rPr>
            </w:pPr>
            <w:r w:rsidRPr="00581E46">
              <w:rPr>
                <w:rFonts w:ascii="Arial" w:hAnsi="Arial" w:cs="Arial"/>
                <w:sz w:val="18"/>
                <w:szCs w:val="18"/>
                <w:lang w:val="en-US" w:eastAsia="en-AU"/>
              </w:rPr>
              <w:t>Other (specify)</w:t>
            </w:r>
          </w:p>
        </w:tc>
        <w:tc>
          <w:tcPr>
            <w:tcW w:w="873" w:type="pct"/>
            <w:shd w:val="clear" w:color="auto" w:fill="FFFFFF" w:themeFill="background1"/>
            <w:vAlign w:val="center"/>
          </w:tcPr>
          <w:p w14:paraId="707D77B5" w14:textId="55F2D5F8" w:rsidR="00581E46" w:rsidRPr="00581E46"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186642FB" w14:textId="6CFD8C0E" w:rsidR="00581E46" w:rsidRPr="00581E46"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26246423" w14:textId="0ECD1724" w:rsidR="00581E46" w:rsidRPr="00581E46"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5D225B18" w14:textId="231F9CBF" w:rsidR="00581E46" w:rsidRPr="00581E46" w:rsidRDefault="00581E46" w:rsidP="00581E46">
            <w:pPr>
              <w:spacing w:after="0" w:line="240" w:lineRule="auto"/>
              <w:jc w:val="right"/>
              <w:rPr>
                <w:rFonts w:ascii="Arial" w:hAnsi="Arial" w:cs="Arial"/>
                <w:sz w:val="18"/>
                <w:szCs w:val="18"/>
                <w:lang w:val="en-US" w:eastAsia="en-AU"/>
              </w:rPr>
            </w:pPr>
          </w:p>
        </w:tc>
      </w:tr>
      <w:tr w:rsidR="00581E46" w:rsidRPr="00C07765" w14:paraId="50FE83F8" w14:textId="77777777" w:rsidTr="00581E46">
        <w:trPr>
          <w:trHeight w:hRule="exact" w:val="340"/>
        </w:trPr>
        <w:tc>
          <w:tcPr>
            <w:tcW w:w="1391" w:type="pct"/>
            <w:shd w:val="clear" w:color="auto" w:fill="FFFFFF" w:themeFill="background1"/>
            <w:vAlign w:val="center"/>
          </w:tcPr>
          <w:p w14:paraId="45DC3DD7" w14:textId="77777777" w:rsidR="00581E46" w:rsidRPr="00581E46" w:rsidRDefault="00581E46" w:rsidP="00581E46">
            <w:pPr>
              <w:spacing w:after="0" w:line="240" w:lineRule="auto"/>
              <w:rPr>
                <w:rFonts w:ascii="Arial" w:hAnsi="Arial" w:cs="Arial"/>
                <w:sz w:val="18"/>
                <w:szCs w:val="18"/>
                <w:lang w:val="en-US" w:eastAsia="en-AU"/>
              </w:rPr>
            </w:pPr>
            <w:r w:rsidRPr="00581E46">
              <w:rPr>
                <w:rFonts w:ascii="Arial" w:hAnsi="Arial" w:cs="Arial"/>
                <w:sz w:val="18"/>
                <w:szCs w:val="18"/>
                <w:lang w:val="en-US" w:eastAsia="en-AU"/>
              </w:rPr>
              <w:t>Other (specify)</w:t>
            </w:r>
          </w:p>
        </w:tc>
        <w:tc>
          <w:tcPr>
            <w:tcW w:w="873" w:type="pct"/>
            <w:shd w:val="clear" w:color="auto" w:fill="FFFFFF" w:themeFill="background1"/>
            <w:vAlign w:val="center"/>
          </w:tcPr>
          <w:p w14:paraId="2D3D4B21" w14:textId="7B4BFE12" w:rsidR="00581E46" w:rsidRPr="00581E46"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23780BA7" w14:textId="03374B2F" w:rsidR="00581E46" w:rsidRPr="00581E46"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4F63D744" w14:textId="15EEBF8D" w:rsidR="00581E46" w:rsidRPr="00581E46"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44461E20" w14:textId="60075FB0" w:rsidR="00581E46" w:rsidRPr="00581E46" w:rsidRDefault="00581E46" w:rsidP="00581E46">
            <w:pPr>
              <w:spacing w:after="0" w:line="240" w:lineRule="auto"/>
              <w:jc w:val="right"/>
              <w:rPr>
                <w:rFonts w:ascii="Arial" w:hAnsi="Arial" w:cs="Arial"/>
                <w:sz w:val="18"/>
                <w:szCs w:val="18"/>
                <w:lang w:val="en-US" w:eastAsia="en-AU"/>
              </w:rPr>
            </w:pPr>
          </w:p>
        </w:tc>
      </w:tr>
      <w:tr w:rsidR="00581E46" w:rsidRPr="00C07765" w14:paraId="27EE8B3E" w14:textId="77777777" w:rsidTr="00581E46">
        <w:trPr>
          <w:trHeight w:hRule="exact" w:val="340"/>
        </w:trPr>
        <w:tc>
          <w:tcPr>
            <w:tcW w:w="5000" w:type="pct"/>
            <w:gridSpan w:val="5"/>
            <w:shd w:val="clear" w:color="auto" w:fill="FFFFFF" w:themeFill="background1"/>
            <w:vAlign w:val="center"/>
          </w:tcPr>
          <w:p w14:paraId="4F19B2D6" w14:textId="77777777" w:rsidR="00581E46" w:rsidRPr="00581E46" w:rsidRDefault="00581E46" w:rsidP="00581E46">
            <w:pPr>
              <w:spacing w:after="0" w:line="240" w:lineRule="auto"/>
              <w:rPr>
                <w:rFonts w:ascii="Arial" w:hAnsi="Arial" w:cs="Arial"/>
                <w:b/>
                <w:sz w:val="18"/>
                <w:szCs w:val="18"/>
                <w:lang w:val="en-US" w:eastAsia="en-AU"/>
              </w:rPr>
            </w:pPr>
            <w:r w:rsidRPr="00581E46">
              <w:rPr>
                <w:rFonts w:ascii="Arial" w:hAnsi="Arial" w:cs="Arial"/>
                <w:b/>
                <w:sz w:val="18"/>
                <w:szCs w:val="18"/>
                <w:lang w:val="en-US" w:eastAsia="en-AU"/>
              </w:rPr>
              <w:t>Less Existing Resources</w:t>
            </w:r>
          </w:p>
        </w:tc>
      </w:tr>
      <w:tr w:rsidR="00581E46" w:rsidRPr="00C07765" w14:paraId="04E229FD" w14:textId="77777777" w:rsidTr="00581E46">
        <w:trPr>
          <w:trHeight w:hRule="exact" w:val="340"/>
        </w:trPr>
        <w:tc>
          <w:tcPr>
            <w:tcW w:w="1391" w:type="pct"/>
            <w:shd w:val="clear" w:color="auto" w:fill="FFFFFF" w:themeFill="background1"/>
            <w:vAlign w:val="center"/>
          </w:tcPr>
          <w:p w14:paraId="056098A7" w14:textId="77777777" w:rsidR="00581E46" w:rsidRPr="00C07765" w:rsidRDefault="00581E46" w:rsidP="00581E46">
            <w:pPr>
              <w:spacing w:after="0" w:line="240" w:lineRule="auto"/>
              <w:rPr>
                <w:rFonts w:ascii="Arial" w:hAnsi="Arial" w:cs="Arial"/>
                <w:sz w:val="18"/>
                <w:szCs w:val="18"/>
                <w:lang w:val="en-US" w:eastAsia="en-AU"/>
              </w:rPr>
            </w:pPr>
            <w:r>
              <w:rPr>
                <w:rFonts w:ascii="Arial" w:hAnsi="Arial" w:cs="Arial"/>
                <w:sz w:val="18"/>
                <w:szCs w:val="18"/>
                <w:lang w:val="en-US" w:eastAsia="en-AU"/>
              </w:rPr>
              <w:t>Realisable Assets</w:t>
            </w:r>
          </w:p>
        </w:tc>
        <w:tc>
          <w:tcPr>
            <w:tcW w:w="873" w:type="pct"/>
            <w:shd w:val="clear" w:color="auto" w:fill="FFFFFF" w:themeFill="background1"/>
            <w:vAlign w:val="center"/>
          </w:tcPr>
          <w:p w14:paraId="65CCEAF3" w14:textId="7958E9D3" w:rsidR="00581E46" w:rsidRPr="00581E46"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015E5388" w14:textId="4E7F0112" w:rsidR="00581E46" w:rsidRPr="00581E46"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AB7476C" w14:textId="2FCFB5D2" w:rsidR="00581E46" w:rsidRPr="00581E46"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043BCADD" w14:textId="2D5EFAFE" w:rsidR="00581E46" w:rsidRPr="00581E46" w:rsidRDefault="00581E46" w:rsidP="00581E46">
            <w:pPr>
              <w:spacing w:after="0" w:line="240" w:lineRule="auto"/>
              <w:jc w:val="right"/>
              <w:rPr>
                <w:rFonts w:ascii="Arial" w:hAnsi="Arial" w:cs="Arial"/>
                <w:sz w:val="18"/>
                <w:szCs w:val="18"/>
                <w:lang w:val="en-US" w:eastAsia="en-AU"/>
              </w:rPr>
            </w:pPr>
          </w:p>
        </w:tc>
      </w:tr>
      <w:tr w:rsidR="00581E46" w:rsidRPr="00BF35DA" w14:paraId="388D6A08" w14:textId="77777777" w:rsidTr="00581E46">
        <w:trPr>
          <w:trHeight w:hRule="exact" w:val="340"/>
        </w:trPr>
        <w:tc>
          <w:tcPr>
            <w:tcW w:w="1391" w:type="pct"/>
            <w:shd w:val="clear" w:color="auto" w:fill="FFFFFF" w:themeFill="background1"/>
            <w:vAlign w:val="center"/>
          </w:tcPr>
          <w:p w14:paraId="73717263" w14:textId="77777777" w:rsidR="00581E46" w:rsidRPr="00BF35DA" w:rsidRDefault="00581E46" w:rsidP="00581E46">
            <w:pPr>
              <w:spacing w:after="0" w:line="240" w:lineRule="auto"/>
              <w:rPr>
                <w:rFonts w:ascii="Arial" w:hAnsi="Arial" w:cs="Arial"/>
                <w:b/>
                <w:sz w:val="18"/>
                <w:szCs w:val="18"/>
                <w:lang w:val="en-US" w:eastAsia="en-AU"/>
              </w:rPr>
            </w:pPr>
            <w:r w:rsidRPr="00BF35DA">
              <w:rPr>
                <w:rFonts w:ascii="Arial" w:hAnsi="Arial" w:cs="Arial"/>
                <w:b/>
                <w:sz w:val="18"/>
                <w:szCs w:val="18"/>
                <w:lang w:val="en-US" w:eastAsia="en-AU"/>
              </w:rPr>
              <w:t>Total Funding Required</w:t>
            </w:r>
          </w:p>
        </w:tc>
        <w:tc>
          <w:tcPr>
            <w:tcW w:w="873" w:type="pct"/>
            <w:shd w:val="clear" w:color="auto" w:fill="FFFFFF" w:themeFill="background1"/>
            <w:vAlign w:val="center"/>
          </w:tcPr>
          <w:p w14:paraId="623E2D3F" w14:textId="1435EA1B" w:rsidR="00581E46" w:rsidRPr="00581E46" w:rsidRDefault="00581E46" w:rsidP="00581E46">
            <w:pPr>
              <w:spacing w:after="0" w:line="240" w:lineRule="auto"/>
              <w:jc w:val="right"/>
              <w:rPr>
                <w:rFonts w:ascii="Arial" w:hAnsi="Arial" w:cs="Arial"/>
                <w:b/>
                <w:sz w:val="18"/>
                <w:szCs w:val="18"/>
                <w:lang w:val="en-US" w:eastAsia="en-AU"/>
              </w:rPr>
            </w:pPr>
          </w:p>
        </w:tc>
        <w:tc>
          <w:tcPr>
            <w:tcW w:w="901" w:type="pct"/>
            <w:shd w:val="clear" w:color="auto" w:fill="FFFFFF" w:themeFill="background1"/>
            <w:vAlign w:val="center"/>
          </w:tcPr>
          <w:p w14:paraId="065AB3EA" w14:textId="25FA73B7" w:rsidR="00581E46" w:rsidRPr="00581E46" w:rsidRDefault="00581E46" w:rsidP="00581E46">
            <w:pPr>
              <w:spacing w:after="0" w:line="240" w:lineRule="auto"/>
              <w:jc w:val="right"/>
              <w:rPr>
                <w:rFonts w:ascii="Arial" w:hAnsi="Arial" w:cs="Arial"/>
                <w:b/>
                <w:sz w:val="18"/>
                <w:szCs w:val="18"/>
                <w:lang w:val="en-US" w:eastAsia="en-AU"/>
              </w:rPr>
            </w:pPr>
          </w:p>
        </w:tc>
        <w:tc>
          <w:tcPr>
            <w:tcW w:w="885" w:type="pct"/>
            <w:shd w:val="clear" w:color="auto" w:fill="FFFFFF" w:themeFill="background1"/>
            <w:vAlign w:val="center"/>
          </w:tcPr>
          <w:p w14:paraId="60B4CC4E" w14:textId="5AF5E260" w:rsidR="00581E46" w:rsidRPr="00581E46" w:rsidRDefault="00581E46" w:rsidP="00581E46">
            <w:pPr>
              <w:spacing w:after="0" w:line="240" w:lineRule="auto"/>
              <w:jc w:val="right"/>
              <w:rPr>
                <w:rFonts w:ascii="Arial" w:hAnsi="Arial" w:cs="Arial"/>
                <w:b/>
                <w:sz w:val="18"/>
                <w:szCs w:val="18"/>
                <w:lang w:val="en-US" w:eastAsia="en-AU"/>
              </w:rPr>
            </w:pPr>
          </w:p>
        </w:tc>
        <w:tc>
          <w:tcPr>
            <w:tcW w:w="950" w:type="pct"/>
            <w:shd w:val="clear" w:color="auto" w:fill="FFFFFF" w:themeFill="background1"/>
            <w:vAlign w:val="center"/>
          </w:tcPr>
          <w:p w14:paraId="130EC44D" w14:textId="630F3F22" w:rsidR="00581E46" w:rsidRPr="00581E46" w:rsidRDefault="00581E46" w:rsidP="00581E46">
            <w:pPr>
              <w:spacing w:after="0" w:line="240" w:lineRule="auto"/>
              <w:jc w:val="right"/>
              <w:rPr>
                <w:rFonts w:ascii="Arial" w:hAnsi="Arial" w:cs="Arial"/>
                <w:b/>
                <w:sz w:val="18"/>
                <w:szCs w:val="18"/>
                <w:lang w:val="en-US" w:eastAsia="en-AU"/>
              </w:rPr>
            </w:pPr>
          </w:p>
        </w:tc>
      </w:tr>
      <w:tr w:rsidR="00581E46" w:rsidRPr="00BF35DA" w14:paraId="19893D30" w14:textId="77777777" w:rsidTr="00581E46">
        <w:trPr>
          <w:trHeight w:hRule="exact" w:val="340"/>
        </w:trPr>
        <w:tc>
          <w:tcPr>
            <w:tcW w:w="1391" w:type="pct"/>
            <w:shd w:val="clear" w:color="auto" w:fill="FFFFFF" w:themeFill="background1"/>
            <w:vAlign w:val="center"/>
          </w:tcPr>
          <w:p w14:paraId="24298741" w14:textId="77777777" w:rsidR="00581E46" w:rsidRPr="00BF35DA" w:rsidRDefault="00581E46" w:rsidP="00581E46">
            <w:pPr>
              <w:spacing w:after="0" w:line="240" w:lineRule="auto"/>
              <w:rPr>
                <w:rFonts w:ascii="Arial" w:hAnsi="Arial" w:cs="Arial"/>
                <w:b/>
                <w:sz w:val="18"/>
                <w:szCs w:val="18"/>
                <w:lang w:val="en-US" w:eastAsia="en-AU"/>
              </w:rPr>
            </w:pPr>
            <w:r w:rsidRPr="00BF35DA">
              <w:rPr>
                <w:rFonts w:ascii="Arial" w:hAnsi="Arial" w:cs="Arial"/>
                <w:b/>
                <w:sz w:val="18"/>
                <w:szCs w:val="18"/>
                <w:lang w:val="en-US" w:eastAsia="en-AU"/>
              </w:rPr>
              <w:t>Nominated Cover</w:t>
            </w:r>
          </w:p>
        </w:tc>
        <w:tc>
          <w:tcPr>
            <w:tcW w:w="873" w:type="pct"/>
            <w:shd w:val="clear" w:color="auto" w:fill="FFFFFF" w:themeFill="background1"/>
            <w:vAlign w:val="center"/>
          </w:tcPr>
          <w:p w14:paraId="683693FD" w14:textId="37C8A516" w:rsidR="00581E46" w:rsidRPr="00581E46" w:rsidRDefault="00581E46" w:rsidP="00581E46">
            <w:pPr>
              <w:spacing w:after="0" w:line="240" w:lineRule="auto"/>
              <w:jc w:val="right"/>
              <w:rPr>
                <w:rFonts w:ascii="Arial" w:hAnsi="Arial" w:cs="Arial"/>
                <w:b/>
                <w:sz w:val="18"/>
                <w:szCs w:val="18"/>
                <w:lang w:val="en-US" w:eastAsia="en-AU"/>
              </w:rPr>
            </w:pPr>
          </w:p>
        </w:tc>
        <w:tc>
          <w:tcPr>
            <w:tcW w:w="901" w:type="pct"/>
            <w:shd w:val="clear" w:color="auto" w:fill="FFFFFF" w:themeFill="background1"/>
            <w:vAlign w:val="center"/>
          </w:tcPr>
          <w:p w14:paraId="10D846C7" w14:textId="3A1E4EFA" w:rsidR="00581E46" w:rsidRPr="00581E46" w:rsidRDefault="00581E46" w:rsidP="00581E46">
            <w:pPr>
              <w:spacing w:after="0" w:line="240" w:lineRule="auto"/>
              <w:jc w:val="right"/>
              <w:rPr>
                <w:rFonts w:ascii="Arial" w:hAnsi="Arial" w:cs="Arial"/>
                <w:b/>
                <w:sz w:val="18"/>
                <w:szCs w:val="18"/>
                <w:lang w:val="en-US" w:eastAsia="en-AU"/>
              </w:rPr>
            </w:pPr>
          </w:p>
        </w:tc>
        <w:tc>
          <w:tcPr>
            <w:tcW w:w="885" w:type="pct"/>
            <w:shd w:val="clear" w:color="auto" w:fill="FFFFFF" w:themeFill="background1"/>
            <w:vAlign w:val="center"/>
          </w:tcPr>
          <w:p w14:paraId="541FE90E" w14:textId="310223A5" w:rsidR="00581E46" w:rsidRPr="00581E46" w:rsidRDefault="00581E46" w:rsidP="00581E46">
            <w:pPr>
              <w:spacing w:after="0" w:line="240" w:lineRule="auto"/>
              <w:jc w:val="right"/>
              <w:rPr>
                <w:rFonts w:ascii="Arial" w:hAnsi="Arial" w:cs="Arial"/>
                <w:b/>
                <w:sz w:val="18"/>
                <w:szCs w:val="18"/>
                <w:lang w:val="en-US" w:eastAsia="en-AU"/>
              </w:rPr>
            </w:pPr>
          </w:p>
        </w:tc>
        <w:tc>
          <w:tcPr>
            <w:tcW w:w="950" w:type="pct"/>
            <w:shd w:val="clear" w:color="auto" w:fill="FFFFFF" w:themeFill="background1"/>
            <w:vAlign w:val="center"/>
          </w:tcPr>
          <w:p w14:paraId="673C90BB" w14:textId="7362D13E" w:rsidR="00581E46" w:rsidRPr="00581E46" w:rsidRDefault="00581E46" w:rsidP="00581E46">
            <w:pPr>
              <w:spacing w:after="0" w:line="240" w:lineRule="auto"/>
              <w:jc w:val="right"/>
              <w:rPr>
                <w:rFonts w:ascii="Arial" w:hAnsi="Arial" w:cs="Arial"/>
                <w:b/>
                <w:sz w:val="18"/>
                <w:szCs w:val="18"/>
                <w:lang w:val="en-US" w:eastAsia="en-AU"/>
              </w:rPr>
            </w:pPr>
          </w:p>
        </w:tc>
      </w:tr>
    </w:tbl>
    <w:p w14:paraId="2B84BDAD" w14:textId="699ADD9B" w:rsidR="00581E46" w:rsidRDefault="00581E46" w:rsidP="00581E46">
      <w:pPr>
        <w:pStyle w:val="Affinia2"/>
        <w:spacing w:before="200"/>
      </w:pPr>
      <w:r>
        <w:t>Key Person Revenue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1807"/>
        <w:gridCol w:w="1807"/>
        <w:gridCol w:w="1807"/>
        <w:gridCol w:w="1807"/>
      </w:tblGrid>
      <w:tr w:rsidR="00581E46" w:rsidRPr="00F915D5" w14:paraId="4F196B9D" w14:textId="77777777" w:rsidTr="00581E46">
        <w:trPr>
          <w:trHeight w:hRule="exact" w:val="340"/>
        </w:trPr>
        <w:tc>
          <w:tcPr>
            <w:tcW w:w="1391" w:type="pct"/>
            <w:shd w:val="clear" w:color="auto" w:fill="000000"/>
            <w:vAlign w:val="center"/>
          </w:tcPr>
          <w:p w14:paraId="483E52E4" w14:textId="77777777" w:rsidR="00581E46" w:rsidRPr="00F915D5" w:rsidRDefault="00581E46" w:rsidP="00581E46">
            <w:pPr>
              <w:spacing w:after="0" w:line="240" w:lineRule="auto"/>
              <w:rPr>
                <w:rFonts w:ascii="Arial" w:hAnsi="Arial" w:cs="Arial"/>
                <w:b/>
                <w:color w:val="FFFFFF" w:themeColor="background1"/>
                <w:sz w:val="18"/>
                <w:szCs w:val="18"/>
                <w:lang w:eastAsia="zh-CN"/>
              </w:rPr>
            </w:pPr>
            <w:r w:rsidRPr="00F915D5">
              <w:rPr>
                <w:rFonts w:ascii="Arial" w:hAnsi="Arial" w:cs="Arial"/>
                <w:b/>
                <w:color w:val="FFFFFF" w:themeColor="background1"/>
                <w:sz w:val="18"/>
                <w:szCs w:val="18"/>
                <w:lang w:eastAsia="zh-CN"/>
              </w:rPr>
              <w:t>Funding Requirements</w:t>
            </w:r>
          </w:p>
        </w:tc>
        <w:tc>
          <w:tcPr>
            <w:tcW w:w="873" w:type="pct"/>
            <w:shd w:val="clear" w:color="auto" w:fill="000000"/>
            <w:vAlign w:val="center"/>
          </w:tcPr>
          <w:p w14:paraId="19FECDEC" w14:textId="5FA1D230" w:rsidR="00581E46" w:rsidRPr="00F915D5" w:rsidRDefault="00581E46" w:rsidP="00F915D5">
            <w:pPr>
              <w:spacing w:after="0" w:line="240" w:lineRule="auto"/>
              <w:jc w:val="center"/>
              <w:rPr>
                <w:rFonts w:ascii="Arial" w:hAnsi="Arial" w:cs="Arial"/>
                <w:b/>
                <w:color w:val="FFFFFF" w:themeColor="background1"/>
                <w:sz w:val="18"/>
                <w:szCs w:val="18"/>
                <w:lang w:eastAsia="zh-CN"/>
              </w:rPr>
            </w:pPr>
            <w:r w:rsidRPr="00F915D5">
              <w:rPr>
                <w:rFonts w:ascii="Arial" w:hAnsi="Arial" w:cs="Arial"/>
                <w:b/>
                <w:color w:val="FFFFFF" w:themeColor="background1"/>
                <w:sz w:val="18"/>
                <w:szCs w:val="18"/>
                <w:lang w:eastAsia="zh-CN"/>
              </w:rPr>
              <w:t>Key Person</w:t>
            </w:r>
            <w:r w:rsidR="00F915D5" w:rsidRPr="00F915D5">
              <w:rPr>
                <w:rFonts w:ascii="Arial" w:hAnsi="Arial" w:cs="Arial"/>
                <w:b/>
                <w:color w:val="FFFFFF" w:themeColor="background1"/>
                <w:sz w:val="18"/>
                <w:szCs w:val="18"/>
                <w:lang w:eastAsia="zh-CN"/>
              </w:rPr>
              <w:t xml:space="preserve"> 1</w:t>
            </w:r>
          </w:p>
        </w:tc>
        <w:tc>
          <w:tcPr>
            <w:tcW w:w="901" w:type="pct"/>
            <w:shd w:val="clear" w:color="auto" w:fill="000000"/>
            <w:vAlign w:val="center"/>
          </w:tcPr>
          <w:p w14:paraId="5F2E8916" w14:textId="13CEF006" w:rsidR="00581E46" w:rsidRPr="00F915D5" w:rsidRDefault="00F915D5" w:rsidP="00581E46">
            <w:pPr>
              <w:spacing w:after="0" w:line="240" w:lineRule="auto"/>
              <w:jc w:val="center"/>
              <w:rPr>
                <w:rFonts w:ascii="Arial" w:hAnsi="Arial" w:cs="Arial"/>
                <w:b/>
                <w:color w:val="FFFFFF" w:themeColor="background1"/>
                <w:sz w:val="18"/>
                <w:szCs w:val="18"/>
                <w:lang w:eastAsia="zh-CN"/>
              </w:rPr>
            </w:pPr>
            <w:r w:rsidRPr="00F915D5">
              <w:rPr>
                <w:rFonts w:ascii="Arial" w:hAnsi="Arial" w:cs="Arial"/>
                <w:b/>
                <w:color w:val="FFFFFF" w:themeColor="background1"/>
                <w:sz w:val="18"/>
                <w:szCs w:val="18"/>
                <w:lang w:eastAsia="zh-CN"/>
              </w:rPr>
              <w:t>Key Person 2</w:t>
            </w:r>
          </w:p>
        </w:tc>
        <w:tc>
          <w:tcPr>
            <w:tcW w:w="885" w:type="pct"/>
            <w:shd w:val="clear" w:color="auto" w:fill="000000"/>
            <w:vAlign w:val="center"/>
          </w:tcPr>
          <w:p w14:paraId="174DED3B" w14:textId="4EE531E1" w:rsidR="00581E46" w:rsidRPr="00F915D5" w:rsidRDefault="00F915D5" w:rsidP="00581E46">
            <w:pPr>
              <w:spacing w:after="0" w:line="240" w:lineRule="auto"/>
              <w:jc w:val="center"/>
              <w:rPr>
                <w:rFonts w:ascii="Arial" w:hAnsi="Arial" w:cs="Arial"/>
                <w:b/>
                <w:color w:val="FFFFFF" w:themeColor="background1"/>
                <w:sz w:val="18"/>
                <w:szCs w:val="18"/>
                <w:lang w:eastAsia="zh-CN"/>
              </w:rPr>
            </w:pPr>
            <w:r w:rsidRPr="00F915D5">
              <w:rPr>
                <w:rFonts w:ascii="Arial" w:hAnsi="Arial" w:cs="Arial"/>
                <w:b/>
                <w:color w:val="FFFFFF" w:themeColor="background1"/>
                <w:sz w:val="18"/>
                <w:szCs w:val="18"/>
                <w:lang w:eastAsia="zh-CN"/>
              </w:rPr>
              <w:t>Key Person 3</w:t>
            </w:r>
          </w:p>
        </w:tc>
        <w:tc>
          <w:tcPr>
            <w:tcW w:w="950" w:type="pct"/>
            <w:shd w:val="clear" w:color="auto" w:fill="000000"/>
            <w:vAlign w:val="center"/>
          </w:tcPr>
          <w:p w14:paraId="2392BAEA" w14:textId="38E39682" w:rsidR="00581E46" w:rsidRPr="00F915D5" w:rsidRDefault="00F915D5" w:rsidP="00581E46">
            <w:pPr>
              <w:spacing w:after="0" w:line="240" w:lineRule="auto"/>
              <w:jc w:val="center"/>
              <w:rPr>
                <w:rFonts w:ascii="Arial" w:hAnsi="Arial" w:cs="Arial"/>
                <w:b/>
                <w:color w:val="FFFFFF" w:themeColor="background1"/>
                <w:sz w:val="18"/>
                <w:szCs w:val="18"/>
                <w:lang w:eastAsia="zh-CN"/>
              </w:rPr>
            </w:pPr>
            <w:r w:rsidRPr="00F915D5">
              <w:rPr>
                <w:rFonts w:ascii="Arial" w:hAnsi="Arial" w:cs="Arial"/>
                <w:b/>
                <w:color w:val="FFFFFF" w:themeColor="background1"/>
                <w:sz w:val="18"/>
                <w:szCs w:val="18"/>
                <w:lang w:eastAsia="zh-CN"/>
              </w:rPr>
              <w:t>Key Person 4</w:t>
            </w:r>
          </w:p>
        </w:tc>
      </w:tr>
      <w:tr w:rsidR="00035812" w:rsidRPr="00C07765" w14:paraId="78268E5D" w14:textId="77777777" w:rsidTr="00581E46">
        <w:trPr>
          <w:trHeight w:hRule="exact" w:val="340"/>
        </w:trPr>
        <w:tc>
          <w:tcPr>
            <w:tcW w:w="1391" w:type="pct"/>
            <w:shd w:val="clear" w:color="auto" w:fill="FFFFFF" w:themeFill="background1"/>
            <w:vAlign w:val="center"/>
          </w:tcPr>
          <w:p w14:paraId="3DAEABBD" w14:textId="7A308F0D" w:rsidR="00035812" w:rsidRDefault="00035812" w:rsidP="00581E46">
            <w:pPr>
              <w:spacing w:after="0" w:line="240" w:lineRule="auto"/>
              <w:rPr>
                <w:rFonts w:ascii="Arial" w:hAnsi="Arial" w:cs="Arial"/>
                <w:sz w:val="18"/>
                <w:szCs w:val="18"/>
                <w:lang w:val="en-US" w:eastAsia="en-AU"/>
              </w:rPr>
            </w:pPr>
            <w:r>
              <w:rPr>
                <w:rFonts w:ascii="Arial" w:hAnsi="Arial" w:cs="Arial"/>
                <w:sz w:val="18"/>
                <w:szCs w:val="18"/>
                <w:lang w:val="en-US" w:eastAsia="en-AU"/>
              </w:rPr>
              <w:t>Name</w:t>
            </w:r>
          </w:p>
        </w:tc>
        <w:tc>
          <w:tcPr>
            <w:tcW w:w="873" w:type="pct"/>
            <w:shd w:val="clear" w:color="auto" w:fill="FFFFFF" w:themeFill="background1"/>
            <w:vAlign w:val="center"/>
          </w:tcPr>
          <w:p w14:paraId="70FF4640" w14:textId="0338B7DC" w:rsidR="00035812" w:rsidRPr="00F915D5" w:rsidRDefault="00035812" w:rsidP="00581E46">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0C37083A" w14:textId="5C2B4667" w:rsidR="00035812" w:rsidRPr="00F915D5" w:rsidRDefault="00035812" w:rsidP="00581E46">
            <w:pPr>
              <w:jc w:val="center"/>
              <w:rPr>
                <w:rFonts w:ascii="Arial" w:hAnsi="Arial" w:cs="Arial"/>
                <w:sz w:val="18"/>
                <w:szCs w:val="18"/>
                <w:lang w:val="en-US" w:eastAsia="en-AU"/>
              </w:rPr>
            </w:pPr>
          </w:p>
        </w:tc>
        <w:tc>
          <w:tcPr>
            <w:tcW w:w="885" w:type="pct"/>
            <w:shd w:val="clear" w:color="auto" w:fill="FFFFFF" w:themeFill="background1"/>
            <w:vAlign w:val="center"/>
          </w:tcPr>
          <w:p w14:paraId="36436007" w14:textId="77777777" w:rsidR="00035812" w:rsidRPr="00F915D5" w:rsidRDefault="00035812" w:rsidP="00581E46">
            <w:pPr>
              <w:jc w:val="center"/>
              <w:rPr>
                <w:rFonts w:ascii="Arial" w:hAnsi="Arial" w:cs="Arial"/>
                <w:sz w:val="18"/>
                <w:szCs w:val="18"/>
                <w:lang w:val="en-US" w:eastAsia="en-AU"/>
              </w:rPr>
            </w:pPr>
          </w:p>
        </w:tc>
        <w:tc>
          <w:tcPr>
            <w:tcW w:w="950" w:type="pct"/>
            <w:shd w:val="clear" w:color="auto" w:fill="FFFFFF" w:themeFill="background1"/>
            <w:vAlign w:val="center"/>
          </w:tcPr>
          <w:p w14:paraId="51C7C6E8" w14:textId="77777777" w:rsidR="00035812" w:rsidRPr="00F915D5" w:rsidRDefault="00035812" w:rsidP="00581E46">
            <w:pPr>
              <w:jc w:val="center"/>
              <w:rPr>
                <w:rFonts w:ascii="Arial" w:hAnsi="Arial" w:cs="Arial"/>
                <w:sz w:val="18"/>
                <w:szCs w:val="18"/>
                <w:lang w:val="en-US" w:eastAsia="en-AU"/>
              </w:rPr>
            </w:pPr>
          </w:p>
        </w:tc>
      </w:tr>
      <w:tr w:rsidR="00581E46" w:rsidRPr="00C07765" w14:paraId="4ED8E5E9" w14:textId="77777777" w:rsidTr="00581E46">
        <w:trPr>
          <w:trHeight w:hRule="exact" w:val="340"/>
        </w:trPr>
        <w:tc>
          <w:tcPr>
            <w:tcW w:w="1391" w:type="pct"/>
            <w:shd w:val="clear" w:color="auto" w:fill="FFFFFF" w:themeFill="background1"/>
            <w:vAlign w:val="center"/>
          </w:tcPr>
          <w:p w14:paraId="1D424040" w14:textId="77777777" w:rsidR="00581E46" w:rsidRPr="00C07765" w:rsidRDefault="00581E46" w:rsidP="00581E46">
            <w:pPr>
              <w:spacing w:after="0" w:line="240" w:lineRule="auto"/>
              <w:rPr>
                <w:rFonts w:ascii="Arial" w:hAnsi="Arial" w:cs="Arial"/>
                <w:sz w:val="18"/>
                <w:szCs w:val="18"/>
                <w:lang w:val="en-US" w:eastAsia="en-AU"/>
              </w:rPr>
            </w:pPr>
            <w:r>
              <w:rPr>
                <w:rFonts w:ascii="Arial" w:hAnsi="Arial" w:cs="Arial"/>
                <w:sz w:val="18"/>
                <w:szCs w:val="18"/>
                <w:lang w:val="en-US" w:eastAsia="en-AU"/>
              </w:rPr>
              <w:t>Funding Required</w:t>
            </w:r>
          </w:p>
        </w:tc>
        <w:tc>
          <w:tcPr>
            <w:tcW w:w="873" w:type="pct"/>
            <w:shd w:val="clear" w:color="auto" w:fill="FFFFFF" w:themeFill="background1"/>
            <w:vAlign w:val="center"/>
          </w:tcPr>
          <w:p w14:paraId="11A7A567" w14:textId="77777777" w:rsidR="00581E46" w:rsidRPr="00F915D5" w:rsidRDefault="00581E46" w:rsidP="00581E46">
            <w:pPr>
              <w:spacing w:after="0" w:line="240" w:lineRule="auto"/>
              <w:jc w:val="center"/>
              <w:rPr>
                <w:rFonts w:ascii="Arial" w:hAnsi="Arial" w:cs="Arial"/>
                <w:sz w:val="18"/>
                <w:szCs w:val="18"/>
                <w:lang w:val="en-US" w:eastAsia="en-AU"/>
              </w:rPr>
            </w:pPr>
            <w:r w:rsidRPr="00F915D5">
              <w:rPr>
                <w:rFonts w:ascii="Arial" w:hAnsi="Arial" w:cs="Arial"/>
                <w:sz w:val="18"/>
                <w:szCs w:val="18"/>
                <w:lang w:val="en-US" w:eastAsia="en-AU"/>
              </w:rPr>
              <w:t>Yes/No</w:t>
            </w:r>
          </w:p>
        </w:tc>
        <w:tc>
          <w:tcPr>
            <w:tcW w:w="901" w:type="pct"/>
            <w:shd w:val="clear" w:color="auto" w:fill="FFFFFF" w:themeFill="background1"/>
            <w:vAlign w:val="center"/>
          </w:tcPr>
          <w:p w14:paraId="67812533" w14:textId="77777777" w:rsidR="00581E46" w:rsidRPr="00F915D5" w:rsidRDefault="00581E46" w:rsidP="00581E46">
            <w:pPr>
              <w:jc w:val="center"/>
            </w:pPr>
            <w:r w:rsidRPr="00F915D5">
              <w:rPr>
                <w:rFonts w:ascii="Arial" w:hAnsi="Arial" w:cs="Arial"/>
                <w:sz w:val="18"/>
                <w:szCs w:val="18"/>
                <w:lang w:val="en-US" w:eastAsia="en-AU"/>
              </w:rPr>
              <w:t>Yes/No</w:t>
            </w:r>
          </w:p>
        </w:tc>
        <w:tc>
          <w:tcPr>
            <w:tcW w:w="885" w:type="pct"/>
            <w:shd w:val="clear" w:color="auto" w:fill="FFFFFF" w:themeFill="background1"/>
            <w:vAlign w:val="center"/>
          </w:tcPr>
          <w:p w14:paraId="607D0BFD" w14:textId="77777777" w:rsidR="00581E46" w:rsidRPr="00F915D5" w:rsidRDefault="00581E46" w:rsidP="00581E46">
            <w:pPr>
              <w:jc w:val="center"/>
            </w:pPr>
            <w:r w:rsidRPr="00F915D5">
              <w:rPr>
                <w:rFonts w:ascii="Arial" w:hAnsi="Arial" w:cs="Arial"/>
                <w:sz w:val="18"/>
                <w:szCs w:val="18"/>
                <w:lang w:val="en-US" w:eastAsia="en-AU"/>
              </w:rPr>
              <w:t>Yes/No</w:t>
            </w:r>
          </w:p>
        </w:tc>
        <w:tc>
          <w:tcPr>
            <w:tcW w:w="950" w:type="pct"/>
            <w:shd w:val="clear" w:color="auto" w:fill="FFFFFF" w:themeFill="background1"/>
            <w:vAlign w:val="center"/>
          </w:tcPr>
          <w:p w14:paraId="3841C96B" w14:textId="77777777" w:rsidR="00581E46" w:rsidRPr="00F915D5" w:rsidRDefault="00581E46" w:rsidP="00581E46">
            <w:pPr>
              <w:jc w:val="center"/>
            </w:pPr>
            <w:r w:rsidRPr="00F915D5">
              <w:rPr>
                <w:rFonts w:ascii="Arial" w:hAnsi="Arial" w:cs="Arial"/>
                <w:sz w:val="18"/>
                <w:szCs w:val="18"/>
                <w:lang w:val="en-US" w:eastAsia="en-AU"/>
              </w:rPr>
              <w:t>Yes/No</w:t>
            </w:r>
          </w:p>
        </w:tc>
      </w:tr>
      <w:tr w:rsidR="00581E46" w:rsidRPr="00C07765" w14:paraId="6C743F67" w14:textId="77777777" w:rsidTr="00581E46">
        <w:trPr>
          <w:trHeight w:hRule="exact" w:val="340"/>
        </w:trPr>
        <w:tc>
          <w:tcPr>
            <w:tcW w:w="1391" w:type="pct"/>
            <w:shd w:val="clear" w:color="auto" w:fill="FFFFFF" w:themeFill="background1"/>
            <w:vAlign w:val="center"/>
          </w:tcPr>
          <w:p w14:paraId="71F905E4" w14:textId="77777777" w:rsidR="00581E46" w:rsidRDefault="00581E46" w:rsidP="00581E46">
            <w:pPr>
              <w:spacing w:after="0" w:line="240" w:lineRule="auto"/>
              <w:rPr>
                <w:rFonts w:ascii="Arial" w:hAnsi="Arial" w:cs="Arial"/>
                <w:sz w:val="18"/>
                <w:szCs w:val="18"/>
                <w:lang w:val="en-US" w:eastAsia="en-AU"/>
              </w:rPr>
            </w:pPr>
            <w:r>
              <w:rPr>
                <w:rFonts w:ascii="Arial" w:hAnsi="Arial" w:cs="Arial"/>
                <w:sz w:val="18"/>
                <w:szCs w:val="18"/>
                <w:lang w:val="en-US" w:eastAsia="en-AU"/>
              </w:rPr>
              <w:t>Trigger Events Required</w:t>
            </w:r>
          </w:p>
        </w:tc>
        <w:tc>
          <w:tcPr>
            <w:tcW w:w="873" w:type="pct"/>
            <w:shd w:val="clear" w:color="auto" w:fill="FFFFFF" w:themeFill="background1"/>
            <w:vAlign w:val="center"/>
          </w:tcPr>
          <w:p w14:paraId="7963EB65" w14:textId="3E454922" w:rsidR="00581E46" w:rsidRPr="00F915D5" w:rsidRDefault="00581E46" w:rsidP="00581E46">
            <w:pPr>
              <w:spacing w:after="0" w:line="240" w:lineRule="auto"/>
              <w:jc w:val="center"/>
              <w:rPr>
                <w:rFonts w:ascii="Arial" w:hAnsi="Arial" w:cs="Arial"/>
                <w:sz w:val="18"/>
                <w:szCs w:val="18"/>
                <w:lang w:val="en-US" w:eastAsia="en-AU"/>
              </w:rPr>
            </w:pPr>
            <w:r w:rsidRPr="00F915D5">
              <w:rPr>
                <w:rFonts w:ascii="Arial" w:hAnsi="Arial" w:cs="Arial"/>
                <w:sz w:val="18"/>
                <w:szCs w:val="18"/>
                <w:lang w:val="en-US" w:eastAsia="en-AU"/>
              </w:rPr>
              <w:t>Life/TPD/Trauma</w:t>
            </w:r>
            <w:r w:rsidR="00887B54">
              <w:rPr>
                <w:rFonts w:ascii="Arial" w:hAnsi="Arial" w:cs="Arial"/>
                <w:sz w:val="18"/>
                <w:szCs w:val="18"/>
                <w:lang w:val="en-US" w:eastAsia="en-AU"/>
              </w:rPr>
              <w:t>/IP</w:t>
            </w:r>
          </w:p>
        </w:tc>
        <w:tc>
          <w:tcPr>
            <w:tcW w:w="901" w:type="pct"/>
            <w:shd w:val="clear" w:color="auto" w:fill="FFFFFF" w:themeFill="background1"/>
            <w:vAlign w:val="center"/>
          </w:tcPr>
          <w:p w14:paraId="094A6D5E" w14:textId="031383A2" w:rsidR="00581E46" w:rsidRPr="00F915D5" w:rsidRDefault="00581E46" w:rsidP="00581E46">
            <w:pPr>
              <w:spacing w:after="0" w:line="240" w:lineRule="auto"/>
              <w:jc w:val="center"/>
              <w:rPr>
                <w:rFonts w:ascii="Arial" w:hAnsi="Arial" w:cs="Arial"/>
                <w:sz w:val="18"/>
                <w:szCs w:val="18"/>
                <w:lang w:val="en-US" w:eastAsia="en-AU"/>
              </w:rPr>
            </w:pPr>
            <w:r w:rsidRPr="00F915D5">
              <w:rPr>
                <w:rFonts w:ascii="Arial" w:hAnsi="Arial" w:cs="Arial"/>
                <w:sz w:val="18"/>
                <w:szCs w:val="18"/>
                <w:lang w:val="en-US" w:eastAsia="en-AU"/>
              </w:rPr>
              <w:t>Life/TPD/Trauma</w:t>
            </w:r>
            <w:r w:rsidR="00887B54">
              <w:rPr>
                <w:rFonts w:ascii="Arial" w:hAnsi="Arial" w:cs="Arial"/>
                <w:sz w:val="18"/>
                <w:szCs w:val="18"/>
                <w:lang w:val="en-US" w:eastAsia="en-AU"/>
              </w:rPr>
              <w:t>/IP</w:t>
            </w:r>
          </w:p>
        </w:tc>
        <w:tc>
          <w:tcPr>
            <w:tcW w:w="885" w:type="pct"/>
            <w:shd w:val="clear" w:color="auto" w:fill="FFFFFF" w:themeFill="background1"/>
            <w:vAlign w:val="center"/>
          </w:tcPr>
          <w:p w14:paraId="07526361" w14:textId="1EAD8F02" w:rsidR="00581E46" w:rsidRPr="00F915D5" w:rsidRDefault="00581E46" w:rsidP="00581E46">
            <w:pPr>
              <w:spacing w:after="0" w:line="240" w:lineRule="auto"/>
              <w:jc w:val="center"/>
              <w:rPr>
                <w:rFonts w:ascii="Arial" w:hAnsi="Arial" w:cs="Arial"/>
                <w:sz w:val="18"/>
                <w:szCs w:val="18"/>
                <w:lang w:val="en-US" w:eastAsia="en-AU"/>
              </w:rPr>
            </w:pPr>
            <w:r w:rsidRPr="00F915D5">
              <w:rPr>
                <w:rFonts w:ascii="Arial" w:hAnsi="Arial" w:cs="Arial"/>
                <w:sz w:val="18"/>
                <w:szCs w:val="18"/>
                <w:lang w:val="en-US" w:eastAsia="en-AU"/>
              </w:rPr>
              <w:t>Life/TPD/Trauma</w:t>
            </w:r>
            <w:r w:rsidR="00887B54">
              <w:rPr>
                <w:rFonts w:ascii="Arial" w:hAnsi="Arial" w:cs="Arial"/>
                <w:sz w:val="18"/>
                <w:szCs w:val="18"/>
                <w:lang w:val="en-US" w:eastAsia="en-AU"/>
              </w:rPr>
              <w:t>/IP</w:t>
            </w:r>
          </w:p>
        </w:tc>
        <w:tc>
          <w:tcPr>
            <w:tcW w:w="950" w:type="pct"/>
            <w:shd w:val="clear" w:color="auto" w:fill="FFFFFF" w:themeFill="background1"/>
            <w:vAlign w:val="center"/>
          </w:tcPr>
          <w:p w14:paraId="7EBB2480" w14:textId="0353F934" w:rsidR="00581E46" w:rsidRPr="00F915D5" w:rsidRDefault="00581E46" w:rsidP="00581E46">
            <w:pPr>
              <w:spacing w:after="0" w:line="240" w:lineRule="auto"/>
              <w:jc w:val="center"/>
              <w:rPr>
                <w:rFonts w:ascii="Arial" w:hAnsi="Arial" w:cs="Arial"/>
                <w:sz w:val="18"/>
                <w:szCs w:val="18"/>
                <w:lang w:val="en-US" w:eastAsia="en-AU"/>
              </w:rPr>
            </w:pPr>
            <w:r w:rsidRPr="00F915D5">
              <w:rPr>
                <w:rFonts w:ascii="Arial" w:hAnsi="Arial" w:cs="Arial"/>
                <w:sz w:val="18"/>
                <w:szCs w:val="18"/>
                <w:lang w:val="en-US" w:eastAsia="en-AU"/>
              </w:rPr>
              <w:t>Life/TPD/Trauma</w:t>
            </w:r>
            <w:r w:rsidR="00887B54">
              <w:rPr>
                <w:rFonts w:ascii="Arial" w:hAnsi="Arial" w:cs="Arial"/>
                <w:sz w:val="18"/>
                <w:szCs w:val="18"/>
                <w:lang w:val="en-US" w:eastAsia="en-AU"/>
              </w:rPr>
              <w:t>/IP</w:t>
            </w:r>
          </w:p>
        </w:tc>
      </w:tr>
      <w:tr w:rsidR="00581E46" w:rsidRPr="00E93376" w14:paraId="26907CF6" w14:textId="77777777" w:rsidTr="00581E46">
        <w:trPr>
          <w:trHeight w:hRule="exact" w:val="340"/>
        </w:trPr>
        <w:tc>
          <w:tcPr>
            <w:tcW w:w="5000" w:type="pct"/>
            <w:gridSpan w:val="5"/>
            <w:shd w:val="clear" w:color="auto" w:fill="FFFFFF" w:themeFill="background1"/>
            <w:vAlign w:val="center"/>
          </w:tcPr>
          <w:p w14:paraId="42B14AD4" w14:textId="77777777" w:rsidR="00581E46" w:rsidRPr="00E93376" w:rsidRDefault="00581E46" w:rsidP="00581E46">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 xml:space="preserve">Revenue Purposes </w:t>
            </w:r>
            <w:r w:rsidRPr="00E93376">
              <w:rPr>
                <w:rFonts w:ascii="Arial" w:hAnsi="Arial" w:cs="Arial"/>
                <w:b/>
                <w:sz w:val="18"/>
                <w:szCs w:val="18"/>
                <w:lang w:val="en-US" w:eastAsia="en-AU"/>
              </w:rPr>
              <w:t>Method 1 (</w:t>
            </w:r>
            <w:r>
              <w:rPr>
                <w:rFonts w:ascii="Arial" w:hAnsi="Arial" w:cs="Arial"/>
                <w:b/>
                <w:sz w:val="18"/>
                <w:szCs w:val="18"/>
                <w:lang w:val="en-US" w:eastAsia="en-AU"/>
              </w:rPr>
              <w:t>Specific Valuation of Revenue &amp; Expense Items</w:t>
            </w:r>
            <w:r w:rsidRPr="00E93376">
              <w:rPr>
                <w:rFonts w:ascii="Arial" w:hAnsi="Arial" w:cs="Arial"/>
                <w:b/>
                <w:sz w:val="18"/>
                <w:szCs w:val="18"/>
                <w:lang w:val="en-US" w:eastAsia="en-AU"/>
              </w:rPr>
              <w:t>)</w:t>
            </w:r>
          </w:p>
        </w:tc>
      </w:tr>
      <w:tr w:rsidR="00581E46" w:rsidRPr="00C07765" w14:paraId="4E31859A" w14:textId="77777777" w:rsidTr="00581E46">
        <w:trPr>
          <w:trHeight w:hRule="exact" w:val="340"/>
        </w:trPr>
        <w:tc>
          <w:tcPr>
            <w:tcW w:w="1391" w:type="pct"/>
            <w:shd w:val="clear" w:color="auto" w:fill="FFFFFF" w:themeFill="background1"/>
            <w:vAlign w:val="center"/>
          </w:tcPr>
          <w:p w14:paraId="1016A9F5"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Lost Income/Revenue</w:t>
            </w:r>
          </w:p>
        </w:tc>
        <w:tc>
          <w:tcPr>
            <w:tcW w:w="873" w:type="pct"/>
            <w:shd w:val="clear" w:color="auto" w:fill="FFFFFF" w:themeFill="background1"/>
            <w:vAlign w:val="center"/>
          </w:tcPr>
          <w:p w14:paraId="5082E582" w14:textId="4329EA3B"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48AB8D55" w14:textId="5B3CB649"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7859DF4D" w14:textId="5D428031"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2AD87C9E" w14:textId="0E11D5C4" w:rsidR="00581E46" w:rsidRPr="00F915D5" w:rsidRDefault="00581E46" w:rsidP="00581E46">
            <w:pPr>
              <w:spacing w:after="0" w:line="240" w:lineRule="auto"/>
              <w:jc w:val="right"/>
              <w:rPr>
                <w:rFonts w:ascii="Arial" w:hAnsi="Arial" w:cs="Arial"/>
                <w:sz w:val="18"/>
                <w:szCs w:val="18"/>
                <w:lang w:val="en-US" w:eastAsia="en-AU"/>
              </w:rPr>
            </w:pPr>
          </w:p>
        </w:tc>
      </w:tr>
      <w:tr w:rsidR="00581E46" w:rsidRPr="00C07765" w14:paraId="303F3D0A" w14:textId="77777777" w:rsidTr="00581E46">
        <w:trPr>
          <w:trHeight w:hRule="exact" w:val="340"/>
        </w:trPr>
        <w:tc>
          <w:tcPr>
            <w:tcW w:w="1391" w:type="pct"/>
            <w:shd w:val="clear" w:color="auto" w:fill="FFFFFF" w:themeFill="background1"/>
            <w:vAlign w:val="center"/>
          </w:tcPr>
          <w:p w14:paraId="5CDF345E"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Recruitment Costs</w:t>
            </w:r>
          </w:p>
        </w:tc>
        <w:tc>
          <w:tcPr>
            <w:tcW w:w="873" w:type="pct"/>
            <w:shd w:val="clear" w:color="auto" w:fill="FFFFFF" w:themeFill="background1"/>
            <w:vAlign w:val="center"/>
          </w:tcPr>
          <w:p w14:paraId="79E8E8AA" w14:textId="513D0E1B"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7732BEE3" w14:textId="09CE7A78"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70D1F157" w14:textId="6FCC405F"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41247F95" w14:textId="3A0BBFDC" w:rsidR="00581E46" w:rsidRPr="00F915D5" w:rsidRDefault="00581E46" w:rsidP="00581E46">
            <w:pPr>
              <w:spacing w:after="0" w:line="240" w:lineRule="auto"/>
              <w:jc w:val="right"/>
              <w:rPr>
                <w:rFonts w:ascii="Arial" w:hAnsi="Arial" w:cs="Arial"/>
                <w:sz w:val="18"/>
                <w:szCs w:val="18"/>
                <w:lang w:val="en-US" w:eastAsia="en-AU"/>
              </w:rPr>
            </w:pPr>
          </w:p>
        </w:tc>
      </w:tr>
      <w:tr w:rsidR="00581E46" w:rsidRPr="00C07765" w14:paraId="2113C762" w14:textId="77777777" w:rsidTr="00581E46">
        <w:trPr>
          <w:trHeight w:hRule="exact" w:val="340"/>
        </w:trPr>
        <w:tc>
          <w:tcPr>
            <w:tcW w:w="1391" w:type="pct"/>
            <w:shd w:val="clear" w:color="auto" w:fill="FFFFFF" w:themeFill="background1"/>
            <w:vAlign w:val="center"/>
          </w:tcPr>
          <w:p w14:paraId="05156E2C"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Advertising</w:t>
            </w:r>
          </w:p>
        </w:tc>
        <w:tc>
          <w:tcPr>
            <w:tcW w:w="873" w:type="pct"/>
            <w:shd w:val="clear" w:color="auto" w:fill="FFFFFF" w:themeFill="background1"/>
            <w:vAlign w:val="center"/>
          </w:tcPr>
          <w:p w14:paraId="223030AE" w14:textId="5B22CE99"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2DC83A82" w14:textId="0CE8D43D"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75796903" w14:textId="42CEA6FB"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4DBE857C" w14:textId="2E530AB6" w:rsidR="00581E46" w:rsidRPr="00F915D5" w:rsidRDefault="00581E46" w:rsidP="00581E46">
            <w:pPr>
              <w:spacing w:after="0" w:line="240" w:lineRule="auto"/>
              <w:jc w:val="right"/>
              <w:rPr>
                <w:rFonts w:ascii="Arial" w:hAnsi="Arial" w:cs="Arial"/>
                <w:sz w:val="18"/>
                <w:szCs w:val="18"/>
                <w:lang w:val="en-US" w:eastAsia="en-AU"/>
              </w:rPr>
            </w:pPr>
          </w:p>
        </w:tc>
      </w:tr>
      <w:tr w:rsidR="00581E46" w:rsidRPr="0022511F" w14:paraId="1BB624BC" w14:textId="77777777" w:rsidTr="00581E46">
        <w:trPr>
          <w:trHeight w:hRule="exact" w:val="340"/>
        </w:trPr>
        <w:tc>
          <w:tcPr>
            <w:tcW w:w="1391" w:type="pct"/>
            <w:shd w:val="clear" w:color="auto" w:fill="FFFFFF" w:themeFill="background1"/>
            <w:vAlign w:val="center"/>
          </w:tcPr>
          <w:p w14:paraId="0ED4AC35"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Inducements</w:t>
            </w:r>
          </w:p>
        </w:tc>
        <w:tc>
          <w:tcPr>
            <w:tcW w:w="873" w:type="pct"/>
            <w:shd w:val="clear" w:color="auto" w:fill="FFFFFF" w:themeFill="background1"/>
            <w:vAlign w:val="center"/>
          </w:tcPr>
          <w:p w14:paraId="0FDF2A2D" w14:textId="1AB5D192"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7F61A74F" w14:textId="46ED5A81"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605C6CEC" w14:textId="3A1B5DE1"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54CB70E0" w14:textId="615CA463" w:rsidR="00581E46" w:rsidRPr="00F915D5" w:rsidRDefault="00581E46" w:rsidP="00581E46">
            <w:pPr>
              <w:spacing w:after="0" w:line="240" w:lineRule="auto"/>
              <w:jc w:val="right"/>
              <w:rPr>
                <w:rFonts w:ascii="Arial" w:hAnsi="Arial" w:cs="Arial"/>
                <w:sz w:val="18"/>
                <w:szCs w:val="18"/>
                <w:lang w:val="en-US" w:eastAsia="en-AU"/>
              </w:rPr>
            </w:pPr>
          </w:p>
        </w:tc>
      </w:tr>
      <w:tr w:rsidR="00581E46" w:rsidRPr="0022511F" w14:paraId="5D96B44E" w14:textId="77777777" w:rsidTr="00581E46">
        <w:trPr>
          <w:trHeight w:hRule="exact" w:val="340"/>
        </w:trPr>
        <w:tc>
          <w:tcPr>
            <w:tcW w:w="1391" w:type="pct"/>
            <w:shd w:val="clear" w:color="auto" w:fill="FFFFFF" w:themeFill="background1"/>
            <w:vAlign w:val="center"/>
          </w:tcPr>
          <w:p w14:paraId="35ABEE3B"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Training</w:t>
            </w:r>
          </w:p>
        </w:tc>
        <w:tc>
          <w:tcPr>
            <w:tcW w:w="873" w:type="pct"/>
            <w:shd w:val="clear" w:color="auto" w:fill="FFFFFF" w:themeFill="background1"/>
            <w:vAlign w:val="center"/>
          </w:tcPr>
          <w:p w14:paraId="1FDF0E2D" w14:textId="31CF3D1D"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4B2F856D" w14:textId="7D6BF627"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791E7F76" w14:textId="3C43504A"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220CBC0B" w14:textId="4C358530" w:rsidR="00581E46" w:rsidRPr="00F915D5" w:rsidRDefault="00581E46" w:rsidP="00581E46">
            <w:pPr>
              <w:spacing w:after="0" w:line="240" w:lineRule="auto"/>
              <w:jc w:val="right"/>
              <w:rPr>
                <w:rFonts w:ascii="Arial" w:hAnsi="Arial" w:cs="Arial"/>
                <w:sz w:val="18"/>
                <w:szCs w:val="18"/>
                <w:lang w:val="en-US" w:eastAsia="en-AU"/>
              </w:rPr>
            </w:pPr>
          </w:p>
        </w:tc>
      </w:tr>
      <w:tr w:rsidR="00581E46" w:rsidRPr="0022511F" w14:paraId="4F316FD9" w14:textId="77777777" w:rsidTr="00581E46">
        <w:trPr>
          <w:trHeight w:hRule="exact" w:val="340"/>
        </w:trPr>
        <w:tc>
          <w:tcPr>
            <w:tcW w:w="1391" w:type="pct"/>
            <w:shd w:val="clear" w:color="auto" w:fill="FFFFFF" w:themeFill="background1"/>
            <w:vAlign w:val="center"/>
          </w:tcPr>
          <w:p w14:paraId="79900B05"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Temporary Staff/Contractors</w:t>
            </w:r>
          </w:p>
        </w:tc>
        <w:tc>
          <w:tcPr>
            <w:tcW w:w="873" w:type="pct"/>
            <w:shd w:val="clear" w:color="auto" w:fill="FFFFFF" w:themeFill="background1"/>
            <w:vAlign w:val="center"/>
          </w:tcPr>
          <w:p w14:paraId="2603B43B" w14:textId="6497F2AB"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7726072F" w14:textId="0D1B1F99"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08EE886B" w14:textId="1D4F7A7F"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41F42B64" w14:textId="7668609E" w:rsidR="00581E46" w:rsidRPr="00F915D5" w:rsidRDefault="00581E46" w:rsidP="00581E46">
            <w:pPr>
              <w:spacing w:after="0" w:line="240" w:lineRule="auto"/>
              <w:jc w:val="right"/>
              <w:rPr>
                <w:rFonts w:ascii="Arial" w:hAnsi="Arial" w:cs="Arial"/>
                <w:sz w:val="18"/>
                <w:szCs w:val="18"/>
                <w:lang w:val="en-US" w:eastAsia="en-AU"/>
              </w:rPr>
            </w:pPr>
          </w:p>
        </w:tc>
      </w:tr>
      <w:tr w:rsidR="00581E46" w:rsidRPr="0022511F" w14:paraId="17701E7B" w14:textId="77777777" w:rsidTr="00581E46">
        <w:trPr>
          <w:trHeight w:hRule="exact" w:val="340"/>
        </w:trPr>
        <w:tc>
          <w:tcPr>
            <w:tcW w:w="1391" w:type="pct"/>
            <w:shd w:val="clear" w:color="auto" w:fill="FFFFFF" w:themeFill="background1"/>
            <w:vAlign w:val="center"/>
          </w:tcPr>
          <w:p w14:paraId="369CAD7A"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Debtor/Customer Defaults</w:t>
            </w:r>
          </w:p>
        </w:tc>
        <w:tc>
          <w:tcPr>
            <w:tcW w:w="873" w:type="pct"/>
            <w:shd w:val="clear" w:color="auto" w:fill="FFFFFF" w:themeFill="background1"/>
            <w:vAlign w:val="center"/>
          </w:tcPr>
          <w:p w14:paraId="33B7EC66" w14:textId="5AFB94E6"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31F4DF0B" w14:textId="26CE7F6F"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A1D889B" w14:textId="66495854"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7A0E7374" w14:textId="34456BE7" w:rsidR="00581E46" w:rsidRPr="00F915D5" w:rsidRDefault="00581E46" w:rsidP="00581E46">
            <w:pPr>
              <w:spacing w:after="0" w:line="240" w:lineRule="auto"/>
              <w:jc w:val="right"/>
              <w:rPr>
                <w:rFonts w:ascii="Arial" w:hAnsi="Arial" w:cs="Arial"/>
                <w:sz w:val="18"/>
                <w:szCs w:val="18"/>
                <w:lang w:val="en-US" w:eastAsia="en-AU"/>
              </w:rPr>
            </w:pPr>
          </w:p>
        </w:tc>
      </w:tr>
      <w:tr w:rsidR="00581E46" w:rsidRPr="0022511F" w14:paraId="7B55BB71" w14:textId="77777777" w:rsidTr="00581E46">
        <w:trPr>
          <w:trHeight w:hRule="exact" w:val="340"/>
        </w:trPr>
        <w:tc>
          <w:tcPr>
            <w:tcW w:w="1391" w:type="pct"/>
            <w:shd w:val="clear" w:color="auto" w:fill="FFFFFF" w:themeFill="background1"/>
            <w:vAlign w:val="center"/>
          </w:tcPr>
          <w:p w14:paraId="434E1965"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Severance Pay</w:t>
            </w:r>
          </w:p>
        </w:tc>
        <w:tc>
          <w:tcPr>
            <w:tcW w:w="873" w:type="pct"/>
            <w:shd w:val="clear" w:color="auto" w:fill="FFFFFF" w:themeFill="background1"/>
            <w:vAlign w:val="center"/>
          </w:tcPr>
          <w:p w14:paraId="263100D3" w14:textId="02F7EFF1"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40F95CEB" w14:textId="15373BA5"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396E7B0A" w14:textId="188DDBD5"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5E72F60A" w14:textId="008C11A7" w:rsidR="00581E46" w:rsidRPr="00F915D5" w:rsidRDefault="00581E46" w:rsidP="00581E46">
            <w:pPr>
              <w:spacing w:after="0" w:line="240" w:lineRule="auto"/>
              <w:jc w:val="right"/>
              <w:rPr>
                <w:rFonts w:ascii="Arial" w:hAnsi="Arial" w:cs="Arial"/>
                <w:sz w:val="18"/>
                <w:szCs w:val="18"/>
                <w:lang w:val="en-US" w:eastAsia="en-AU"/>
              </w:rPr>
            </w:pPr>
          </w:p>
        </w:tc>
      </w:tr>
      <w:tr w:rsidR="00581E46" w:rsidRPr="00C07765" w14:paraId="1C0DE29F" w14:textId="77777777" w:rsidTr="00581E46">
        <w:trPr>
          <w:trHeight w:hRule="exact" w:val="340"/>
        </w:trPr>
        <w:tc>
          <w:tcPr>
            <w:tcW w:w="1391" w:type="pct"/>
            <w:shd w:val="clear" w:color="auto" w:fill="FFFFFF" w:themeFill="background1"/>
            <w:vAlign w:val="center"/>
          </w:tcPr>
          <w:p w14:paraId="2304C7C7"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Other (specify)</w:t>
            </w:r>
          </w:p>
        </w:tc>
        <w:tc>
          <w:tcPr>
            <w:tcW w:w="873" w:type="pct"/>
            <w:shd w:val="clear" w:color="auto" w:fill="FFFFFF" w:themeFill="background1"/>
            <w:vAlign w:val="center"/>
          </w:tcPr>
          <w:p w14:paraId="0970DC29" w14:textId="535A7F0A"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49BAD395" w14:textId="5490D57A"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F53C7EF" w14:textId="69A75C67"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6C29D644" w14:textId="7CBC94DA" w:rsidR="00581E46" w:rsidRPr="00F915D5" w:rsidRDefault="00581E46" w:rsidP="00581E46">
            <w:pPr>
              <w:spacing w:after="0" w:line="240" w:lineRule="auto"/>
              <w:jc w:val="right"/>
              <w:rPr>
                <w:rFonts w:ascii="Arial" w:hAnsi="Arial" w:cs="Arial"/>
                <w:sz w:val="18"/>
                <w:szCs w:val="18"/>
                <w:lang w:val="en-US" w:eastAsia="en-AU"/>
              </w:rPr>
            </w:pPr>
          </w:p>
        </w:tc>
      </w:tr>
      <w:tr w:rsidR="00581E46" w:rsidRPr="00C07765" w14:paraId="28EF068E" w14:textId="77777777" w:rsidTr="00581E46">
        <w:trPr>
          <w:trHeight w:hRule="exact" w:val="340"/>
        </w:trPr>
        <w:tc>
          <w:tcPr>
            <w:tcW w:w="1391" w:type="pct"/>
            <w:shd w:val="clear" w:color="auto" w:fill="FFFFFF" w:themeFill="background1"/>
            <w:vAlign w:val="center"/>
          </w:tcPr>
          <w:p w14:paraId="5BBBA13C"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Other (specify)</w:t>
            </w:r>
          </w:p>
        </w:tc>
        <w:tc>
          <w:tcPr>
            <w:tcW w:w="873" w:type="pct"/>
            <w:shd w:val="clear" w:color="auto" w:fill="FFFFFF" w:themeFill="background1"/>
            <w:vAlign w:val="center"/>
          </w:tcPr>
          <w:p w14:paraId="482572D5" w14:textId="7D109CDF"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5FB32EC4" w14:textId="7ECF983F"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781609CA" w14:textId="12310D15"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00827C81" w14:textId="51C874AE" w:rsidR="00581E46" w:rsidRPr="00F915D5" w:rsidRDefault="00581E46" w:rsidP="00581E46">
            <w:pPr>
              <w:spacing w:after="0" w:line="240" w:lineRule="auto"/>
              <w:jc w:val="right"/>
              <w:rPr>
                <w:rFonts w:ascii="Arial" w:hAnsi="Arial" w:cs="Arial"/>
                <w:sz w:val="18"/>
                <w:szCs w:val="18"/>
                <w:lang w:val="en-US" w:eastAsia="en-AU"/>
              </w:rPr>
            </w:pPr>
          </w:p>
        </w:tc>
      </w:tr>
      <w:tr w:rsidR="00581E46" w:rsidRPr="00E93376" w14:paraId="18DCAFCE" w14:textId="77777777" w:rsidTr="00581E46">
        <w:trPr>
          <w:trHeight w:hRule="exact" w:val="340"/>
        </w:trPr>
        <w:tc>
          <w:tcPr>
            <w:tcW w:w="5000" w:type="pct"/>
            <w:gridSpan w:val="5"/>
            <w:shd w:val="clear" w:color="auto" w:fill="FFFFFF" w:themeFill="background1"/>
            <w:vAlign w:val="center"/>
          </w:tcPr>
          <w:p w14:paraId="74DB3712" w14:textId="77777777" w:rsidR="00581E46" w:rsidRPr="00E93376" w:rsidRDefault="00581E46" w:rsidP="00581E46">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Revenue Purposes Method 2</w:t>
            </w:r>
            <w:r w:rsidRPr="00E93376">
              <w:rPr>
                <w:rFonts w:ascii="Arial" w:hAnsi="Arial" w:cs="Arial"/>
                <w:b/>
                <w:sz w:val="18"/>
                <w:szCs w:val="18"/>
                <w:lang w:val="en-US" w:eastAsia="en-AU"/>
              </w:rPr>
              <w:t xml:space="preserve"> (</w:t>
            </w:r>
            <w:r>
              <w:rPr>
                <w:rFonts w:ascii="Arial" w:hAnsi="Arial" w:cs="Arial"/>
                <w:b/>
                <w:sz w:val="18"/>
                <w:szCs w:val="18"/>
                <w:lang w:val="en-US" w:eastAsia="en-AU"/>
              </w:rPr>
              <w:t>Proportional Valuation – Estimated Effect of Profit Position</w:t>
            </w:r>
            <w:r w:rsidRPr="00E93376">
              <w:rPr>
                <w:rFonts w:ascii="Arial" w:hAnsi="Arial" w:cs="Arial"/>
                <w:b/>
                <w:sz w:val="18"/>
                <w:szCs w:val="18"/>
                <w:lang w:val="en-US" w:eastAsia="en-AU"/>
              </w:rPr>
              <w:t>)</w:t>
            </w:r>
          </w:p>
        </w:tc>
      </w:tr>
      <w:tr w:rsidR="00581E46" w:rsidRPr="00C07765" w14:paraId="150E4C7D" w14:textId="77777777" w:rsidTr="00581E46">
        <w:trPr>
          <w:trHeight w:hRule="exact" w:val="340"/>
        </w:trPr>
        <w:tc>
          <w:tcPr>
            <w:tcW w:w="1391" w:type="pct"/>
            <w:shd w:val="clear" w:color="auto" w:fill="FFFFFF" w:themeFill="background1"/>
            <w:vAlign w:val="center"/>
          </w:tcPr>
          <w:p w14:paraId="65513019"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Lost Income/Revenue</w:t>
            </w:r>
            <w:r w:rsidRPr="00F915D5">
              <w:rPr>
                <w:rFonts w:ascii="Arial" w:hAnsi="Arial" w:cs="Arial"/>
                <w:sz w:val="18"/>
                <w:szCs w:val="18"/>
                <w:vertAlign w:val="superscript"/>
                <w:lang w:val="en-US" w:eastAsia="en-AU"/>
              </w:rPr>
              <w:t>1</w:t>
            </w:r>
          </w:p>
        </w:tc>
        <w:tc>
          <w:tcPr>
            <w:tcW w:w="873" w:type="pct"/>
            <w:shd w:val="clear" w:color="auto" w:fill="FFFFFF" w:themeFill="background1"/>
            <w:vAlign w:val="center"/>
          </w:tcPr>
          <w:p w14:paraId="76AF2D1C" w14:textId="7B33EFAE"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396278F1" w14:textId="23FB4FDF"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1C69370" w14:textId="3912DED4"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0A12FA05" w14:textId="015F1E1D" w:rsidR="00581E46" w:rsidRPr="00F915D5" w:rsidRDefault="00581E46" w:rsidP="00581E46">
            <w:pPr>
              <w:spacing w:after="0" w:line="240" w:lineRule="auto"/>
              <w:jc w:val="right"/>
              <w:rPr>
                <w:rFonts w:ascii="Arial" w:hAnsi="Arial" w:cs="Arial"/>
                <w:sz w:val="18"/>
                <w:szCs w:val="18"/>
                <w:lang w:val="en-US" w:eastAsia="en-AU"/>
              </w:rPr>
            </w:pPr>
          </w:p>
        </w:tc>
      </w:tr>
      <w:tr w:rsidR="00581E46" w:rsidRPr="00C07765" w14:paraId="3E43CB66" w14:textId="77777777" w:rsidTr="00581E46">
        <w:trPr>
          <w:trHeight w:hRule="exact" w:val="340"/>
        </w:trPr>
        <w:tc>
          <w:tcPr>
            <w:tcW w:w="1391" w:type="pct"/>
            <w:shd w:val="clear" w:color="auto" w:fill="FFFFFF" w:themeFill="background1"/>
            <w:vAlign w:val="center"/>
          </w:tcPr>
          <w:p w14:paraId="60991380"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Replacement Costs</w:t>
            </w:r>
          </w:p>
        </w:tc>
        <w:tc>
          <w:tcPr>
            <w:tcW w:w="873" w:type="pct"/>
            <w:shd w:val="clear" w:color="auto" w:fill="FFFFFF" w:themeFill="background1"/>
            <w:vAlign w:val="center"/>
          </w:tcPr>
          <w:p w14:paraId="6B8E0943" w14:textId="12851459"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43064188" w14:textId="71061CA0"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620CD15A" w14:textId="29490308"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20C84675" w14:textId="127EE5F7" w:rsidR="00581E46" w:rsidRPr="00F915D5" w:rsidRDefault="00581E46" w:rsidP="00581E46">
            <w:pPr>
              <w:spacing w:after="0" w:line="240" w:lineRule="auto"/>
              <w:jc w:val="right"/>
              <w:rPr>
                <w:rFonts w:ascii="Arial" w:hAnsi="Arial" w:cs="Arial"/>
                <w:sz w:val="18"/>
                <w:szCs w:val="18"/>
                <w:lang w:val="en-US" w:eastAsia="en-AU"/>
              </w:rPr>
            </w:pPr>
          </w:p>
        </w:tc>
      </w:tr>
      <w:tr w:rsidR="00581E46" w:rsidRPr="00C07765" w14:paraId="7C1856A5" w14:textId="77777777" w:rsidTr="00581E46">
        <w:trPr>
          <w:trHeight w:hRule="exact" w:val="340"/>
        </w:trPr>
        <w:tc>
          <w:tcPr>
            <w:tcW w:w="1391" w:type="pct"/>
            <w:shd w:val="clear" w:color="auto" w:fill="FFFFFF" w:themeFill="background1"/>
            <w:vAlign w:val="center"/>
          </w:tcPr>
          <w:p w14:paraId="49DEDA2D" w14:textId="77777777" w:rsidR="00581E46" w:rsidRPr="00F915D5" w:rsidRDefault="00581E46" w:rsidP="00581E46">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Other (specify)</w:t>
            </w:r>
          </w:p>
        </w:tc>
        <w:tc>
          <w:tcPr>
            <w:tcW w:w="873" w:type="pct"/>
            <w:shd w:val="clear" w:color="auto" w:fill="FFFFFF" w:themeFill="background1"/>
            <w:vAlign w:val="center"/>
          </w:tcPr>
          <w:p w14:paraId="0564CD30" w14:textId="7276CCEB" w:rsidR="00581E46" w:rsidRPr="00F915D5" w:rsidRDefault="00581E46" w:rsidP="00581E46">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07205FF1" w14:textId="16AFD478" w:rsidR="00581E46" w:rsidRPr="00F915D5" w:rsidRDefault="00581E46" w:rsidP="00581E46">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000D4831" w14:textId="085742F1" w:rsidR="00581E46" w:rsidRPr="00F915D5" w:rsidRDefault="00581E46" w:rsidP="00581E46">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189736A7" w14:textId="166A554E" w:rsidR="00581E46" w:rsidRPr="00F915D5" w:rsidRDefault="00581E46" w:rsidP="00581E46">
            <w:pPr>
              <w:spacing w:after="0" w:line="240" w:lineRule="auto"/>
              <w:jc w:val="right"/>
              <w:rPr>
                <w:rFonts w:ascii="Arial" w:hAnsi="Arial" w:cs="Arial"/>
                <w:sz w:val="18"/>
                <w:szCs w:val="18"/>
                <w:lang w:val="en-US" w:eastAsia="en-AU"/>
              </w:rPr>
            </w:pPr>
          </w:p>
        </w:tc>
      </w:tr>
      <w:tr w:rsidR="00581E46" w:rsidRPr="00BF35DA" w14:paraId="4B3173FF" w14:textId="77777777" w:rsidTr="00581E46">
        <w:trPr>
          <w:trHeight w:hRule="exact" w:val="340"/>
        </w:trPr>
        <w:tc>
          <w:tcPr>
            <w:tcW w:w="1391" w:type="pct"/>
            <w:shd w:val="clear" w:color="auto" w:fill="FFFFFF" w:themeFill="background1"/>
            <w:vAlign w:val="center"/>
          </w:tcPr>
          <w:p w14:paraId="4CC0E55B" w14:textId="77777777" w:rsidR="00581E46" w:rsidRPr="00F915D5" w:rsidRDefault="00581E46" w:rsidP="00581E46">
            <w:pPr>
              <w:spacing w:after="0" w:line="240" w:lineRule="auto"/>
              <w:rPr>
                <w:rFonts w:ascii="Arial" w:hAnsi="Arial" w:cs="Arial"/>
                <w:b/>
                <w:sz w:val="18"/>
                <w:szCs w:val="18"/>
                <w:lang w:val="en-US" w:eastAsia="en-AU"/>
              </w:rPr>
            </w:pPr>
            <w:r w:rsidRPr="00F915D5">
              <w:rPr>
                <w:rFonts w:ascii="Arial" w:hAnsi="Arial" w:cs="Arial"/>
                <w:b/>
                <w:sz w:val="18"/>
                <w:szCs w:val="18"/>
                <w:lang w:val="en-US" w:eastAsia="en-AU"/>
              </w:rPr>
              <w:t>Total Funding Required</w:t>
            </w:r>
          </w:p>
        </w:tc>
        <w:tc>
          <w:tcPr>
            <w:tcW w:w="873" w:type="pct"/>
            <w:shd w:val="clear" w:color="auto" w:fill="FFFFFF" w:themeFill="background1"/>
            <w:vAlign w:val="center"/>
          </w:tcPr>
          <w:p w14:paraId="1F2BAD9A" w14:textId="4D916696" w:rsidR="00581E46" w:rsidRPr="00F915D5" w:rsidRDefault="00581E46" w:rsidP="00581E46">
            <w:pPr>
              <w:spacing w:after="0" w:line="240" w:lineRule="auto"/>
              <w:jc w:val="right"/>
              <w:rPr>
                <w:rFonts w:ascii="Arial" w:hAnsi="Arial" w:cs="Arial"/>
                <w:b/>
                <w:sz w:val="18"/>
                <w:szCs w:val="18"/>
                <w:lang w:val="en-US" w:eastAsia="en-AU"/>
              </w:rPr>
            </w:pPr>
          </w:p>
        </w:tc>
        <w:tc>
          <w:tcPr>
            <w:tcW w:w="901" w:type="pct"/>
            <w:shd w:val="clear" w:color="auto" w:fill="FFFFFF" w:themeFill="background1"/>
            <w:vAlign w:val="center"/>
          </w:tcPr>
          <w:p w14:paraId="69AFA2BE" w14:textId="3015C0C7" w:rsidR="00581E46" w:rsidRPr="00F915D5" w:rsidRDefault="00581E46" w:rsidP="00581E46">
            <w:pPr>
              <w:spacing w:after="0" w:line="240" w:lineRule="auto"/>
              <w:jc w:val="right"/>
              <w:rPr>
                <w:rFonts w:ascii="Arial" w:hAnsi="Arial" w:cs="Arial"/>
                <w:b/>
                <w:sz w:val="18"/>
                <w:szCs w:val="18"/>
                <w:lang w:val="en-US" w:eastAsia="en-AU"/>
              </w:rPr>
            </w:pPr>
          </w:p>
        </w:tc>
        <w:tc>
          <w:tcPr>
            <w:tcW w:w="885" w:type="pct"/>
            <w:shd w:val="clear" w:color="auto" w:fill="FFFFFF" w:themeFill="background1"/>
            <w:vAlign w:val="center"/>
          </w:tcPr>
          <w:p w14:paraId="12033CE6" w14:textId="688E245C" w:rsidR="00581E46" w:rsidRPr="00F915D5" w:rsidRDefault="00581E46" w:rsidP="00581E46">
            <w:pPr>
              <w:spacing w:after="0" w:line="240" w:lineRule="auto"/>
              <w:jc w:val="right"/>
              <w:rPr>
                <w:rFonts w:ascii="Arial" w:hAnsi="Arial" w:cs="Arial"/>
                <w:b/>
                <w:sz w:val="18"/>
                <w:szCs w:val="18"/>
                <w:lang w:val="en-US" w:eastAsia="en-AU"/>
              </w:rPr>
            </w:pPr>
          </w:p>
        </w:tc>
        <w:tc>
          <w:tcPr>
            <w:tcW w:w="950" w:type="pct"/>
            <w:shd w:val="clear" w:color="auto" w:fill="FFFFFF" w:themeFill="background1"/>
            <w:vAlign w:val="center"/>
          </w:tcPr>
          <w:p w14:paraId="21441049" w14:textId="52A03E98" w:rsidR="00581E46" w:rsidRPr="00F915D5" w:rsidRDefault="00581E46" w:rsidP="00581E46">
            <w:pPr>
              <w:spacing w:after="0" w:line="240" w:lineRule="auto"/>
              <w:jc w:val="right"/>
              <w:rPr>
                <w:rFonts w:ascii="Arial" w:hAnsi="Arial" w:cs="Arial"/>
                <w:b/>
                <w:sz w:val="18"/>
                <w:szCs w:val="18"/>
                <w:lang w:val="en-US" w:eastAsia="en-AU"/>
              </w:rPr>
            </w:pPr>
          </w:p>
        </w:tc>
      </w:tr>
      <w:tr w:rsidR="00581E46" w:rsidRPr="00BF35DA" w14:paraId="29646C05" w14:textId="77777777" w:rsidTr="00581E46">
        <w:trPr>
          <w:trHeight w:hRule="exact" w:val="340"/>
        </w:trPr>
        <w:tc>
          <w:tcPr>
            <w:tcW w:w="1391" w:type="pct"/>
            <w:shd w:val="clear" w:color="auto" w:fill="FFFFFF" w:themeFill="background1"/>
            <w:vAlign w:val="center"/>
          </w:tcPr>
          <w:p w14:paraId="433BCF4F" w14:textId="77777777" w:rsidR="00581E46" w:rsidRPr="00F915D5" w:rsidRDefault="00581E46" w:rsidP="00581E46">
            <w:pPr>
              <w:spacing w:after="0" w:line="240" w:lineRule="auto"/>
              <w:rPr>
                <w:rFonts w:ascii="Arial" w:hAnsi="Arial" w:cs="Arial"/>
                <w:b/>
                <w:sz w:val="18"/>
                <w:szCs w:val="18"/>
                <w:lang w:val="en-US" w:eastAsia="en-AU"/>
              </w:rPr>
            </w:pPr>
            <w:r w:rsidRPr="00F915D5">
              <w:rPr>
                <w:rFonts w:ascii="Arial" w:hAnsi="Arial" w:cs="Arial"/>
                <w:b/>
                <w:sz w:val="18"/>
                <w:szCs w:val="18"/>
                <w:lang w:val="en-US" w:eastAsia="en-AU"/>
              </w:rPr>
              <w:t>Nominated Cover</w:t>
            </w:r>
          </w:p>
        </w:tc>
        <w:tc>
          <w:tcPr>
            <w:tcW w:w="873" w:type="pct"/>
            <w:shd w:val="clear" w:color="auto" w:fill="FFFFFF" w:themeFill="background1"/>
            <w:vAlign w:val="center"/>
          </w:tcPr>
          <w:p w14:paraId="688CE316" w14:textId="51510326" w:rsidR="00581E46" w:rsidRPr="00F915D5" w:rsidRDefault="00581E46" w:rsidP="00581E46">
            <w:pPr>
              <w:spacing w:after="0" w:line="240" w:lineRule="auto"/>
              <w:jc w:val="right"/>
              <w:rPr>
                <w:rFonts w:ascii="Arial" w:hAnsi="Arial" w:cs="Arial"/>
                <w:b/>
                <w:sz w:val="18"/>
                <w:szCs w:val="18"/>
                <w:lang w:val="en-US" w:eastAsia="en-AU"/>
              </w:rPr>
            </w:pPr>
          </w:p>
        </w:tc>
        <w:tc>
          <w:tcPr>
            <w:tcW w:w="901" w:type="pct"/>
            <w:shd w:val="clear" w:color="auto" w:fill="FFFFFF" w:themeFill="background1"/>
            <w:vAlign w:val="center"/>
          </w:tcPr>
          <w:p w14:paraId="7FF0B794" w14:textId="3A75B943" w:rsidR="00581E46" w:rsidRPr="00F915D5" w:rsidRDefault="00581E46" w:rsidP="00581E46">
            <w:pPr>
              <w:spacing w:after="0" w:line="240" w:lineRule="auto"/>
              <w:jc w:val="right"/>
              <w:rPr>
                <w:rFonts w:ascii="Arial" w:hAnsi="Arial" w:cs="Arial"/>
                <w:b/>
                <w:sz w:val="18"/>
                <w:szCs w:val="18"/>
                <w:lang w:val="en-US" w:eastAsia="en-AU"/>
              </w:rPr>
            </w:pPr>
          </w:p>
        </w:tc>
        <w:tc>
          <w:tcPr>
            <w:tcW w:w="885" w:type="pct"/>
            <w:shd w:val="clear" w:color="auto" w:fill="FFFFFF" w:themeFill="background1"/>
            <w:vAlign w:val="center"/>
          </w:tcPr>
          <w:p w14:paraId="50BF9AE1" w14:textId="10DAF1AA" w:rsidR="00581E46" w:rsidRPr="00F915D5" w:rsidRDefault="00581E46" w:rsidP="00581E46">
            <w:pPr>
              <w:spacing w:after="0" w:line="240" w:lineRule="auto"/>
              <w:jc w:val="right"/>
              <w:rPr>
                <w:rFonts w:ascii="Arial" w:hAnsi="Arial" w:cs="Arial"/>
                <w:b/>
                <w:sz w:val="18"/>
                <w:szCs w:val="18"/>
                <w:lang w:val="en-US" w:eastAsia="en-AU"/>
              </w:rPr>
            </w:pPr>
          </w:p>
        </w:tc>
        <w:tc>
          <w:tcPr>
            <w:tcW w:w="950" w:type="pct"/>
            <w:shd w:val="clear" w:color="auto" w:fill="FFFFFF" w:themeFill="background1"/>
            <w:vAlign w:val="center"/>
          </w:tcPr>
          <w:p w14:paraId="61A59C27" w14:textId="5E196F98" w:rsidR="00581E46" w:rsidRPr="00F915D5" w:rsidRDefault="00581E46" w:rsidP="00581E46">
            <w:pPr>
              <w:spacing w:after="0" w:line="240" w:lineRule="auto"/>
              <w:jc w:val="right"/>
              <w:rPr>
                <w:rFonts w:ascii="Arial" w:hAnsi="Arial" w:cs="Arial"/>
                <w:b/>
                <w:sz w:val="18"/>
                <w:szCs w:val="18"/>
                <w:lang w:val="en-US" w:eastAsia="en-AU"/>
              </w:rPr>
            </w:pPr>
          </w:p>
        </w:tc>
      </w:tr>
    </w:tbl>
    <w:p w14:paraId="63061DB8" w14:textId="3378E903" w:rsidR="00F915D5" w:rsidRDefault="00F915D5" w:rsidP="00197E90">
      <w:pPr>
        <w:pStyle w:val="Affinia2"/>
      </w:pPr>
      <w:r>
        <w:lastRenderedPageBreak/>
        <w:t>Key Person Capital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9"/>
        <w:gridCol w:w="1681"/>
        <w:gridCol w:w="1735"/>
        <w:gridCol w:w="1704"/>
        <w:gridCol w:w="1829"/>
      </w:tblGrid>
      <w:tr w:rsidR="00F915D5" w:rsidRPr="00F915D5" w14:paraId="5E0FF17C" w14:textId="77777777" w:rsidTr="00F915D5">
        <w:trPr>
          <w:trHeight w:hRule="exact" w:val="340"/>
        </w:trPr>
        <w:tc>
          <w:tcPr>
            <w:tcW w:w="1391" w:type="pct"/>
            <w:shd w:val="clear" w:color="auto" w:fill="000000"/>
            <w:vAlign w:val="center"/>
          </w:tcPr>
          <w:p w14:paraId="27A6695E" w14:textId="77777777" w:rsidR="00F915D5" w:rsidRPr="00F915D5" w:rsidRDefault="00F915D5" w:rsidP="00387187">
            <w:pPr>
              <w:spacing w:after="0" w:line="240" w:lineRule="auto"/>
              <w:rPr>
                <w:rFonts w:ascii="Arial" w:hAnsi="Arial" w:cs="Arial"/>
                <w:b/>
                <w:sz w:val="18"/>
                <w:szCs w:val="18"/>
                <w:lang w:eastAsia="zh-CN"/>
              </w:rPr>
            </w:pPr>
            <w:r w:rsidRPr="00F915D5">
              <w:rPr>
                <w:rFonts w:ascii="Arial" w:hAnsi="Arial" w:cs="Arial"/>
                <w:b/>
                <w:sz w:val="18"/>
                <w:szCs w:val="18"/>
                <w:lang w:eastAsia="zh-CN"/>
              </w:rPr>
              <w:t>Funding Requirements</w:t>
            </w:r>
          </w:p>
        </w:tc>
        <w:tc>
          <w:tcPr>
            <w:tcW w:w="873" w:type="pct"/>
            <w:shd w:val="clear" w:color="auto" w:fill="000000"/>
            <w:vAlign w:val="center"/>
          </w:tcPr>
          <w:p w14:paraId="3624F5F8" w14:textId="377CF969" w:rsidR="00F915D5" w:rsidRPr="00F915D5" w:rsidRDefault="00F915D5" w:rsidP="00387187">
            <w:pPr>
              <w:spacing w:after="0" w:line="240" w:lineRule="auto"/>
              <w:jc w:val="center"/>
              <w:rPr>
                <w:rFonts w:ascii="Arial" w:hAnsi="Arial" w:cs="Arial"/>
                <w:b/>
                <w:sz w:val="18"/>
                <w:szCs w:val="18"/>
                <w:lang w:eastAsia="zh-CN"/>
              </w:rPr>
            </w:pPr>
            <w:r w:rsidRPr="00F915D5">
              <w:rPr>
                <w:rFonts w:ascii="Arial" w:hAnsi="Arial" w:cs="Arial"/>
                <w:b/>
                <w:sz w:val="18"/>
                <w:szCs w:val="18"/>
                <w:lang w:eastAsia="zh-CN"/>
              </w:rPr>
              <w:t>Key Person 1</w:t>
            </w:r>
          </w:p>
        </w:tc>
        <w:tc>
          <w:tcPr>
            <w:tcW w:w="901" w:type="pct"/>
            <w:shd w:val="clear" w:color="auto" w:fill="000000"/>
            <w:vAlign w:val="center"/>
          </w:tcPr>
          <w:p w14:paraId="42FCF520" w14:textId="4CC72CD1" w:rsidR="00F915D5" w:rsidRPr="00F915D5" w:rsidRDefault="00F915D5" w:rsidP="00387187">
            <w:pPr>
              <w:spacing w:after="0" w:line="240" w:lineRule="auto"/>
              <w:jc w:val="center"/>
              <w:rPr>
                <w:rFonts w:ascii="Arial" w:hAnsi="Arial" w:cs="Arial"/>
                <w:b/>
                <w:sz w:val="18"/>
                <w:szCs w:val="18"/>
                <w:lang w:eastAsia="zh-CN"/>
              </w:rPr>
            </w:pPr>
            <w:r w:rsidRPr="00F915D5">
              <w:rPr>
                <w:rFonts w:ascii="Arial" w:hAnsi="Arial" w:cs="Arial"/>
                <w:b/>
                <w:sz w:val="18"/>
                <w:szCs w:val="18"/>
                <w:lang w:eastAsia="zh-CN"/>
              </w:rPr>
              <w:t>Key Person 2</w:t>
            </w:r>
          </w:p>
        </w:tc>
        <w:tc>
          <w:tcPr>
            <w:tcW w:w="885" w:type="pct"/>
            <w:shd w:val="clear" w:color="auto" w:fill="000000"/>
            <w:vAlign w:val="center"/>
          </w:tcPr>
          <w:p w14:paraId="7D5491C8" w14:textId="300B00A9" w:rsidR="00F915D5" w:rsidRPr="00F915D5" w:rsidRDefault="00F915D5" w:rsidP="00387187">
            <w:pPr>
              <w:spacing w:after="0" w:line="240" w:lineRule="auto"/>
              <w:jc w:val="center"/>
              <w:rPr>
                <w:rFonts w:ascii="Arial" w:hAnsi="Arial" w:cs="Arial"/>
                <w:b/>
                <w:sz w:val="18"/>
                <w:szCs w:val="18"/>
                <w:lang w:eastAsia="zh-CN"/>
              </w:rPr>
            </w:pPr>
            <w:r w:rsidRPr="00F915D5">
              <w:rPr>
                <w:rFonts w:ascii="Arial" w:hAnsi="Arial" w:cs="Arial"/>
                <w:b/>
                <w:sz w:val="18"/>
                <w:szCs w:val="18"/>
                <w:lang w:eastAsia="zh-CN"/>
              </w:rPr>
              <w:t>Key Person 3</w:t>
            </w:r>
          </w:p>
        </w:tc>
        <w:tc>
          <w:tcPr>
            <w:tcW w:w="950" w:type="pct"/>
            <w:shd w:val="clear" w:color="auto" w:fill="000000"/>
            <w:vAlign w:val="center"/>
          </w:tcPr>
          <w:p w14:paraId="30699899" w14:textId="7A0E8AEC" w:rsidR="00F915D5" w:rsidRPr="00F915D5" w:rsidRDefault="00F915D5" w:rsidP="00387187">
            <w:pPr>
              <w:spacing w:after="0" w:line="240" w:lineRule="auto"/>
              <w:jc w:val="center"/>
              <w:rPr>
                <w:rFonts w:ascii="Arial" w:hAnsi="Arial" w:cs="Arial"/>
                <w:b/>
                <w:sz w:val="18"/>
                <w:szCs w:val="18"/>
                <w:lang w:eastAsia="zh-CN"/>
              </w:rPr>
            </w:pPr>
            <w:r w:rsidRPr="00F915D5">
              <w:rPr>
                <w:rFonts w:ascii="Arial" w:hAnsi="Arial" w:cs="Arial"/>
                <w:b/>
                <w:sz w:val="18"/>
                <w:szCs w:val="18"/>
                <w:lang w:eastAsia="zh-CN"/>
              </w:rPr>
              <w:t>Key Person 4</w:t>
            </w:r>
          </w:p>
        </w:tc>
      </w:tr>
      <w:tr w:rsidR="00035812" w:rsidRPr="00F915D5" w14:paraId="7E0AA6D7" w14:textId="77777777" w:rsidTr="00F915D5">
        <w:trPr>
          <w:trHeight w:hRule="exact" w:val="340"/>
        </w:trPr>
        <w:tc>
          <w:tcPr>
            <w:tcW w:w="1391" w:type="pct"/>
            <w:shd w:val="clear" w:color="auto" w:fill="FFFFFF" w:themeFill="background1"/>
            <w:vAlign w:val="center"/>
          </w:tcPr>
          <w:p w14:paraId="735137F4" w14:textId="79AF7D9D" w:rsidR="00035812" w:rsidRPr="00F915D5" w:rsidRDefault="00035812" w:rsidP="00387187">
            <w:pPr>
              <w:spacing w:after="0" w:line="240" w:lineRule="auto"/>
              <w:rPr>
                <w:rFonts w:ascii="Arial" w:hAnsi="Arial" w:cs="Arial"/>
                <w:sz w:val="18"/>
                <w:szCs w:val="18"/>
                <w:lang w:val="en-US" w:eastAsia="en-AU"/>
              </w:rPr>
            </w:pPr>
            <w:r>
              <w:rPr>
                <w:rFonts w:ascii="Arial" w:hAnsi="Arial" w:cs="Arial"/>
                <w:sz w:val="18"/>
                <w:szCs w:val="18"/>
                <w:lang w:val="en-US" w:eastAsia="en-AU"/>
              </w:rPr>
              <w:t>Name</w:t>
            </w:r>
          </w:p>
        </w:tc>
        <w:tc>
          <w:tcPr>
            <w:tcW w:w="873" w:type="pct"/>
            <w:shd w:val="clear" w:color="auto" w:fill="FFFFFF" w:themeFill="background1"/>
            <w:vAlign w:val="center"/>
          </w:tcPr>
          <w:p w14:paraId="0DDC8687" w14:textId="77777777" w:rsidR="00035812" w:rsidRPr="00F915D5" w:rsidRDefault="00035812" w:rsidP="00387187">
            <w:pPr>
              <w:spacing w:after="0" w:line="240" w:lineRule="auto"/>
              <w:jc w:val="center"/>
              <w:rPr>
                <w:rFonts w:ascii="Arial" w:hAnsi="Arial" w:cs="Arial"/>
                <w:sz w:val="18"/>
                <w:szCs w:val="18"/>
                <w:lang w:val="en-US" w:eastAsia="en-AU"/>
              </w:rPr>
            </w:pPr>
          </w:p>
        </w:tc>
        <w:tc>
          <w:tcPr>
            <w:tcW w:w="901" w:type="pct"/>
            <w:shd w:val="clear" w:color="auto" w:fill="FFFFFF" w:themeFill="background1"/>
            <w:vAlign w:val="center"/>
          </w:tcPr>
          <w:p w14:paraId="60219852" w14:textId="77777777" w:rsidR="00035812" w:rsidRPr="00F915D5" w:rsidRDefault="00035812" w:rsidP="00387187">
            <w:pPr>
              <w:jc w:val="center"/>
              <w:rPr>
                <w:rFonts w:ascii="Arial" w:hAnsi="Arial" w:cs="Arial"/>
                <w:sz w:val="18"/>
                <w:szCs w:val="18"/>
                <w:lang w:val="en-US" w:eastAsia="en-AU"/>
              </w:rPr>
            </w:pPr>
          </w:p>
        </w:tc>
        <w:tc>
          <w:tcPr>
            <w:tcW w:w="885" w:type="pct"/>
            <w:shd w:val="clear" w:color="auto" w:fill="FFFFFF" w:themeFill="background1"/>
            <w:vAlign w:val="center"/>
          </w:tcPr>
          <w:p w14:paraId="03DD733C" w14:textId="77777777" w:rsidR="00035812" w:rsidRPr="00F915D5" w:rsidRDefault="00035812" w:rsidP="00387187">
            <w:pPr>
              <w:jc w:val="center"/>
              <w:rPr>
                <w:rFonts w:ascii="Arial" w:hAnsi="Arial" w:cs="Arial"/>
                <w:sz w:val="18"/>
                <w:szCs w:val="18"/>
                <w:lang w:val="en-US" w:eastAsia="en-AU"/>
              </w:rPr>
            </w:pPr>
          </w:p>
        </w:tc>
        <w:tc>
          <w:tcPr>
            <w:tcW w:w="950" w:type="pct"/>
            <w:shd w:val="clear" w:color="auto" w:fill="FFFFFF" w:themeFill="background1"/>
            <w:vAlign w:val="center"/>
          </w:tcPr>
          <w:p w14:paraId="619A786C" w14:textId="77777777" w:rsidR="00035812" w:rsidRPr="00F915D5" w:rsidRDefault="00035812" w:rsidP="00387187">
            <w:pPr>
              <w:jc w:val="center"/>
              <w:rPr>
                <w:rFonts w:ascii="Arial" w:hAnsi="Arial" w:cs="Arial"/>
                <w:sz w:val="18"/>
                <w:szCs w:val="18"/>
                <w:lang w:val="en-US" w:eastAsia="en-AU"/>
              </w:rPr>
            </w:pPr>
          </w:p>
        </w:tc>
      </w:tr>
      <w:tr w:rsidR="00F915D5" w:rsidRPr="00F915D5" w14:paraId="30F31D11" w14:textId="77777777" w:rsidTr="00F915D5">
        <w:trPr>
          <w:trHeight w:hRule="exact" w:val="340"/>
        </w:trPr>
        <w:tc>
          <w:tcPr>
            <w:tcW w:w="1391" w:type="pct"/>
            <w:shd w:val="clear" w:color="auto" w:fill="FFFFFF" w:themeFill="background1"/>
            <w:vAlign w:val="center"/>
          </w:tcPr>
          <w:p w14:paraId="24AFFBF6"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Funding Required</w:t>
            </w:r>
          </w:p>
        </w:tc>
        <w:tc>
          <w:tcPr>
            <w:tcW w:w="873" w:type="pct"/>
            <w:shd w:val="clear" w:color="auto" w:fill="FFFFFF" w:themeFill="background1"/>
            <w:vAlign w:val="center"/>
          </w:tcPr>
          <w:p w14:paraId="0E61E503" w14:textId="77777777" w:rsidR="00F915D5" w:rsidRPr="00F915D5" w:rsidRDefault="00F915D5" w:rsidP="00387187">
            <w:pPr>
              <w:spacing w:after="0" w:line="240" w:lineRule="auto"/>
              <w:jc w:val="center"/>
              <w:rPr>
                <w:rFonts w:ascii="Arial" w:hAnsi="Arial" w:cs="Arial"/>
                <w:sz w:val="18"/>
                <w:szCs w:val="18"/>
                <w:lang w:val="en-US" w:eastAsia="en-AU"/>
              </w:rPr>
            </w:pPr>
            <w:r w:rsidRPr="00F915D5">
              <w:rPr>
                <w:rFonts w:ascii="Arial" w:hAnsi="Arial" w:cs="Arial"/>
                <w:sz w:val="18"/>
                <w:szCs w:val="18"/>
                <w:lang w:val="en-US" w:eastAsia="en-AU"/>
              </w:rPr>
              <w:t>Yes/No</w:t>
            </w:r>
          </w:p>
        </w:tc>
        <w:tc>
          <w:tcPr>
            <w:tcW w:w="901" w:type="pct"/>
            <w:shd w:val="clear" w:color="auto" w:fill="FFFFFF" w:themeFill="background1"/>
            <w:vAlign w:val="center"/>
          </w:tcPr>
          <w:p w14:paraId="5C9B52FE" w14:textId="77777777" w:rsidR="00F915D5" w:rsidRPr="00F915D5" w:rsidRDefault="00F915D5" w:rsidP="00387187">
            <w:pPr>
              <w:jc w:val="center"/>
            </w:pPr>
            <w:r w:rsidRPr="00F915D5">
              <w:rPr>
                <w:rFonts w:ascii="Arial" w:hAnsi="Arial" w:cs="Arial"/>
                <w:sz w:val="18"/>
                <w:szCs w:val="18"/>
                <w:lang w:val="en-US" w:eastAsia="en-AU"/>
              </w:rPr>
              <w:t>Yes/No</w:t>
            </w:r>
          </w:p>
        </w:tc>
        <w:tc>
          <w:tcPr>
            <w:tcW w:w="885" w:type="pct"/>
            <w:shd w:val="clear" w:color="auto" w:fill="FFFFFF" w:themeFill="background1"/>
            <w:vAlign w:val="center"/>
          </w:tcPr>
          <w:p w14:paraId="4DCBCF3C" w14:textId="77777777" w:rsidR="00F915D5" w:rsidRPr="00F915D5" w:rsidRDefault="00F915D5" w:rsidP="00387187">
            <w:pPr>
              <w:jc w:val="center"/>
            </w:pPr>
            <w:r w:rsidRPr="00F915D5">
              <w:rPr>
                <w:rFonts w:ascii="Arial" w:hAnsi="Arial" w:cs="Arial"/>
                <w:sz w:val="18"/>
                <w:szCs w:val="18"/>
                <w:lang w:val="en-US" w:eastAsia="en-AU"/>
              </w:rPr>
              <w:t>Yes/No</w:t>
            </w:r>
          </w:p>
        </w:tc>
        <w:tc>
          <w:tcPr>
            <w:tcW w:w="950" w:type="pct"/>
            <w:shd w:val="clear" w:color="auto" w:fill="FFFFFF" w:themeFill="background1"/>
            <w:vAlign w:val="center"/>
          </w:tcPr>
          <w:p w14:paraId="1EDA1F65" w14:textId="77777777" w:rsidR="00F915D5" w:rsidRPr="00F915D5" w:rsidRDefault="00F915D5" w:rsidP="00387187">
            <w:pPr>
              <w:jc w:val="center"/>
            </w:pPr>
            <w:r w:rsidRPr="00F915D5">
              <w:rPr>
                <w:rFonts w:ascii="Arial" w:hAnsi="Arial" w:cs="Arial"/>
                <w:sz w:val="18"/>
                <w:szCs w:val="18"/>
                <w:lang w:val="en-US" w:eastAsia="en-AU"/>
              </w:rPr>
              <w:t>Yes/No</w:t>
            </w:r>
          </w:p>
        </w:tc>
      </w:tr>
      <w:tr w:rsidR="00F915D5" w:rsidRPr="00F915D5" w14:paraId="52DDC5AE" w14:textId="77777777" w:rsidTr="00F915D5">
        <w:trPr>
          <w:trHeight w:hRule="exact" w:val="340"/>
        </w:trPr>
        <w:tc>
          <w:tcPr>
            <w:tcW w:w="1391" w:type="pct"/>
            <w:shd w:val="clear" w:color="auto" w:fill="FFFFFF" w:themeFill="background1"/>
            <w:vAlign w:val="center"/>
          </w:tcPr>
          <w:p w14:paraId="79AED191"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Trigger Events Required</w:t>
            </w:r>
          </w:p>
        </w:tc>
        <w:tc>
          <w:tcPr>
            <w:tcW w:w="873" w:type="pct"/>
            <w:shd w:val="clear" w:color="auto" w:fill="FFFFFF" w:themeFill="background1"/>
            <w:vAlign w:val="center"/>
          </w:tcPr>
          <w:p w14:paraId="42AA90F3" w14:textId="77777777" w:rsidR="00F915D5" w:rsidRPr="00F915D5" w:rsidRDefault="00F915D5" w:rsidP="00387187">
            <w:pPr>
              <w:spacing w:after="0" w:line="240" w:lineRule="auto"/>
              <w:jc w:val="center"/>
              <w:rPr>
                <w:rFonts w:ascii="Arial" w:hAnsi="Arial" w:cs="Arial"/>
                <w:sz w:val="18"/>
                <w:szCs w:val="18"/>
                <w:lang w:val="en-US" w:eastAsia="en-AU"/>
              </w:rPr>
            </w:pPr>
            <w:r w:rsidRPr="00F915D5">
              <w:rPr>
                <w:rFonts w:ascii="Arial" w:hAnsi="Arial" w:cs="Arial"/>
                <w:sz w:val="18"/>
                <w:szCs w:val="18"/>
                <w:lang w:val="en-US" w:eastAsia="en-AU"/>
              </w:rPr>
              <w:t>Life/TPD/Trauma</w:t>
            </w:r>
          </w:p>
        </w:tc>
        <w:tc>
          <w:tcPr>
            <w:tcW w:w="901" w:type="pct"/>
            <w:shd w:val="clear" w:color="auto" w:fill="FFFFFF" w:themeFill="background1"/>
            <w:vAlign w:val="center"/>
          </w:tcPr>
          <w:p w14:paraId="24879C10" w14:textId="77777777" w:rsidR="00F915D5" w:rsidRPr="00F915D5" w:rsidRDefault="00F915D5" w:rsidP="00387187">
            <w:pPr>
              <w:spacing w:after="0" w:line="240" w:lineRule="auto"/>
              <w:jc w:val="center"/>
              <w:rPr>
                <w:rFonts w:ascii="Arial" w:hAnsi="Arial" w:cs="Arial"/>
                <w:sz w:val="18"/>
                <w:szCs w:val="18"/>
                <w:lang w:val="en-US" w:eastAsia="en-AU"/>
              </w:rPr>
            </w:pPr>
            <w:r w:rsidRPr="00F915D5">
              <w:rPr>
                <w:rFonts w:ascii="Arial" w:hAnsi="Arial" w:cs="Arial"/>
                <w:sz w:val="18"/>
                <w:szCs w:val="18"/>
                <w:lang w:val="en-US" w:eastAsia="en-AU"/>
              </w:rPr>
              <w:t>Life/TPD/Trauma</w:t>
            </w:r>
          </w:p>
        </w:tc>
        <w:tc>
          <w:tcPr>
            <w:tcW w:w="885" w:type="pct"/>
            <w:shd w:val="clear" w:color="auto" w:fill="FFFFFF" w:themeFill="background1"/>
            <w:vAlign w:val="center"/>
          </w:tcPr>
          <w:p w14:paraId="017AC6DE" w14:textId="77777777" w:rsidR="00F915D5" w:rsidRPr="00F915D5" w:rsidRDefault="00F915D5" w:rsidP="00387187">
            <w:pPr>
              <w:spacing w:after="0" w:line="240" w:lineRule="auto"/>
              <w:jc w:val="center"/>
              <w:rPr>
                <w:rFonts w:ascii="Arial" w:hAnsi="Arial" w:cs="Arial"/>
                <w:sz w:val="18"/>
                <w:szCs w:val="18"/>
                <w:lang w:val="en-US" w:eastAsia="en-AU"/>
              </w:rPr>
            </w:pPr>
            <w:r w:rsidRPr="00F915D5">
              <w:rPr>
                <w:rFonts w:ascii="Arial" w:hAnsi="Arial" w:cs="Arial"/>
                <w:sz w:val="18"/>
                <w:szCs w:val="18"/>
                <w:lang w:val="en-US" w:eastAsia="en-AU"/>
              </w:rPr>
              <w:t>Life/TPD/Trauma</w:t>
            </w:r>
          </w:p>
        </w:tc>
        <w:tc>
          <w:tcPr>
            <w:tcW w:w="950" w:type="pct"/>
            <w:shd w:val="clear" w:color="auto" w:fill="FFFFFF" w:themeFill="background1"/>
            <w:vAlign w:val="center"/>
          </w:tcPr>
          <w:p w14:paraId="5E2BD6D6" w14:textId="77777777" w:rsidR="00F915D5" w:rsidRPr="00F915D5" w:rsidRDefault="00F915D5" w:rsidP="00387187">
            <w:pPr>
              <w:spacing w:after="0" w:line="240" w:lineRule="auto"/>
              <w:jc w:val="center"/>
              <w:rPr>
                <w:rFonts w:ascii="Arial" w:hAnsi="Arial" w:cs="Arial"/>
                <w:sz w:val="18"/>
                <w:szCs w:val="18"/>
                <w:lang w:val="en-US" w:eastAsia="en-AU"/>
              </w:rPr>
            </w:pPr>
            <w:r w:rsidRPr="00F915D5">
              <w:rPr>
                <w:rFonts w:ascii="Arial" w:hAnsi="Arial" w:cs="Arial"/>
                <w:sz w:val="18"/>
                <w:szCs w:val="18"/>
                <w:lang w:val="en-US" w:eastAsia="en-AU"/>
              </w:rPr>
              <w:t>Life/TPD/Trauma</w:t>
            </w:r>
          </w:p>
        </w:tc>
      </w:tr>
      <w:tr w:rsidR="00F915D5" w:rsidRPr="00F915D5" w14:paraId="442E1E67" w14:textId="77777777" w:rsidTr="00F915D5">
        <w:trPr>
          <w:trHeight w:hRule="exact" w:val="340"/>
        </w:trPr>
        <w:tc>
          <w:tcPr>
            <w:tcW w:w="1391" w:type="pct"/>
            <w:shd w:val="clear" w:color="auto" w:fill="FFFFFF" w:themeFill="background1"/>
            <w:vAlign w:val="center"/>
          </w:tcPr>
          <w:p w14:paraId="20F585C5"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Bank Finance to be Repaid</w:t>
            </w:r>
          </w:p>
        </w:tc>
        <w:tc>
          <w:tcPr>
            <w:tcW w:w="873" w:type="pct"/>
            <w:shd w:val="clear" w:color="auto" w:fill="FFFFFF" w:themeFill="background1"/>
            <w:vAlign w:val="center"/>
          </w:tcPr>
          <w:p w14:paraId="06199D14" w14:textId="452FEE54"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1FABB8D2" w14:textId="1C7164AC"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9DE1EBE" w14:textId="310809EC"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794E1951" w14:textId="1AF48110"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1C05ECD1" w14:textId="77777777" w:rsidTr="00F915D5">
        <w:trPr>
          <w:trHeight w:hRule="exact" w:val="340"/>
        </w:trPr>
        <w:tc>
          <w:tcPr>
            <w:tcW w:w="1391" w:type="pct"/>
            <w:shd w:val="clear" w:color="auto" w:fill="FFFFFF" w:themeFill="background1"/>
            <w:vAlign w:val="center"/>
          </w:tcPr>
          <w:p w14:paraId="38513780"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Loss of Goodwill</w:t>
            </w:r>
          </w:p>
        </w:tc>
        <w:tc>
          <w:tcPr>
            <w:tcW w:w="873" w:type="pct"/>
            <w:shd w:val="clear" w:color="auto" w:fill="FFFFFF" w:themeFill="background1"/>
            <w:vAlign w:val="center"/>
          </w:tcPr>
          <w:p w14:paraId="1ECAFA6D" w14:textId="5164DDF1"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6BF5E1AA" w14:textId="638DC900"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52DF2E31" w14:textId="02C891CB"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56FBFC2B" w14:textId="5AD6F02B"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142348AF" w14:textId="77777777" w:rsidTr="00F915D5">
        <w:trPr>
          <w:trHeight w:hRule="exact" w:val="340"/>
        </w:trPr>
        <w:tc>
          <w:tcPr>
            <w:tcW w:w="1391" w:type="pct"/>
            <w:shd w:val="clear" w:color="auto" w:fill="FFFFFF" w:themeFill="background1"/>
            <w:vAlign w:val="center"/>
          </w:tcPr>
          <w:p w14:paraId="2A5AD6AF"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Personal Loans to be Repaid</w:t>
            </w:r>
          </w:p>
        </w:tc>
        <w:tc>
          <w:tcPr>
            <w:tcW w:w="873" w:type="pct"/>
            <w:shd w:val="clear" w:color="auto" w:fill="FFFFFF" w:themeFill="background1"/>
            <w:vAlign w:val="center"/>
          </w:tcPr>
          <w:p w14:paraId="79EAB95C" w14:textId="3CB0D30C"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3CD5EAB2" w14:textId="114FC7CE"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75997445" w14:textId="041AC04C"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1B0E7175" w14:textId="25A34856"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50A51824" w14:textId="77777777" w:rsidTr="00F915D5">
        <w:trPr>
          <w:trHeight w:hRule="exact" w:val="340"/>
        </w:trPr>
        <w:tc>
          <w:tcPr>
            <w:tcW w:w="1391" w:type="pct"/>
            <w:shd w:val="clear" w:color="auto" w:fill="FFFFFF" w:themeFill="background1"/>
            <w:vAlign w:val="center"/>
          </w:tcPr>
          <w:p w14:paraId="28A81760"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Ex-Gratia Payments</w:t>
            </w:r>
          </w:p>
        </w:tc>
        <w:tc>
          <w:tcPr>
            <w:tcW w:w="873" w:type="pct"/>
            <w:shd w:val="clear" w:color="auto" w:fill="FFFFFF" w:themeFill="background1"/>
            <w:vAlign w:val="center"/>
          </w:tcPr>
          <w:p w14:paraId="53958162" w14:textId="1BB0EB76"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29917FB1" w14:textId="17A12263"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4DDC8324" w14:textId="3B17B5AB"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1F9FCDC1" w14:textId="669D4973"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67E39E10" w14:textId="77777777" w:rsidTr="00F915D5">
        <w:trPr>
          <w:trHeight w:hRule="exact" w:val="340"/>
        </w:trPr>
        <w:tc>
          <w:tcPr>
            <w:tcW w:w="1391" w:type="pct"/>
            <w:shd w:val="clear" w:color="auto" w:fill="FFFFFF" w:themeFill="background1"/>
            <w:vAlign w:val="center"/>
          </w:tcPr>
          <w:p w14:paraId="689BEB4D"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Other (specify)</w:t>
            </w:r>
          </w:p>
        </w:tc>
        <w:tc>
          <w:tcPr>
            <w:tcW w:w="873" w:type="pct"/>
            <w:shd w:val="clear" w:color="auto" w:fill="FFFFFF" w:themeFill="background1"/>
            <w:vAlign w:val="center"/>
          </w:tcPr>
          <w:p w14:paraId="409EDB17" w14:textId="6B1A796F"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2947CD56" w14:textId="355A7A81"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429D16C3" w14:textId="295ECFE6"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1F7F0B5C" w14:textId="6D45C9E2"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09294825" w14:textId="77777777" w:rsidTr="00F915D5">
        <w:trPr>
          <w:trHeight w:hRule="exact" w:val="340"/>
        </w:trPr>
        <w:tc>
          <w:tcPr>
            <w:tcW w:w="1391" w:type="pct"/>
            <w:shd w:val="clear" w:color="auto" w:fill="FFFFFF" w:themeFill="background1"/>
            <w:vAlign w:val="center"/>
          </w:tcPr>
          <w:p w14:paraId="2233BD42"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Other (specify)</w:t>
            </w:r>
          </w:p>
        </w:tc>
        <w:tc>
          <w:tcPr>
            <w:tcW w:w="873" w:type="pct"/>
            <w:shd w:val="clear" w:color="auto" w:fill="FFFFFF" w:themeFill="background1"/>
            <w:vAlign w:val="center"/>
          </w:tcPr>
          <w:p w14:paraId="35F0409A" w14:textId="76977C9E"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5CEB338D" w14:textId="66B2DB64"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46259FBC" w14:textId="40465EE2"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2C6DBE46" w14:textId="71B1779B"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08A2886E" w14:textId="77777777" w:rsidTr="00F915D5">
        <w:trPr>
          <w:trHeight w:hRule="exact" w:val="340"/>
        </w:trPr>
        <w:tc>
          <w:tcPr>
            <w:tcW w:w="1391" w:type="pct"/>
            <w:shd w:val="clear" w:color="auto" w:fill="FFFFFF" w:themeFill="background1"/>
            <w:vAlign w:val="center"/>
          </w:tcPr>
          <w:p w14:paraId="0FC15636" w14:textId="77777777" w:rsidR="00F915D5" w:rsidRPr="00F915D5" w:rsidRDefault="00F915D5" w:rsidP="00387187">
            <w:pPr>
              <w:spacing w:after="0" w:line="240" w:lineRule="auto"/>
              <w:rPr>
                <w:rFonts w:ascii="Arial" w:hAnsi="Arial" w:cs="Arial"/>
                <w:b/>
                <w:sz w:val="18"/>
                <w:szCs w:val="18"/>
                <w:lang w:val="en-US" w:eastAsia="en-AU"/>
              </w:rPr>
            </w:pPr>
            <w:r w:rsidRPr="00F915D5">
              <w:rPr>
                <w:rFonts w:ascii="Arial" w:hAnsi="Arial" w:cs="Arial"/>
                <w:b/>
                <w:sz w:val="18"/>
                <w:szCs w:val="18"/>
                <w:lang w:val="en-US" w:eastAsia="en-AU"/>
              </w:rPr>
              <w:t>Total Funding Required</w:t>
            </w:r>
          </w:p>
        </w:tc>
        <w:tc>
          <w:tcPr>
            <w:tcW w:w="873" w:type="pct"/>
            <w:shd w:val="clear" w:color="auto" w:fill="FFFFFF" w:themeFill="background1"/>
            <w:vAlign w:val="center"/>
          </w:tcPr>
          <w:p w14:paraId="071513E3" w14:textId="276FF031" w:rsidR="00F915D5" w:rsidRPr="00F915D5" w:rsidRDefault="00F915D5" w:rsidP="00387187">
            <w:pPr>
              <w:spacing w:after="0" w:line="240" w:lineRule="auto"/>
              <w:jc w:val="right"/>
              <w:rPr>
                <w:rFonts w:ascii="Arial" w:hAnsi="Arial" w:cs="Arial"/>
                <w:b/>
                <w:sz w:val="18"/>
                <w:szCs w:val="18"/>
                <w:lang w:val="en-US" w:eastAsia="en-AU"/>
              </w:rPr>
            </w:pPr>
          </w:p>
        </w:tc>
        <w:tc>
          <w:tcPr>
            <w:tcW w:w="901" w:type="pct"/>
            <w:shd w:val="clear" w:color="auto" w:fill="FFFFFF" w:themeFill="background1"/>
            <w:vAlign w:val="center"/>
          </w:tcPr>
          <w:p w14:paraId="4EA89CC4" w14:textId="5CEDBCC6" w:rsidR="00F915D5" w:rsidRPr="00F915D5" w:rsidRDefault="00F915D5" w:rsidP="00387187">
            <w:pPr>
              <w:spacing w:after="0" w:line="240" w:lineRule="auto"/>
              <w:jc w:val="right"/>
              <w:rPr>
                <w:rFonts w:ascii="Arial" w:hAnsi="Arial" w:cs="Arial"/>
                <w:b/>
                <w:sz w:val="18"/>
                <w:szCs w:val="18"/>
                <w:lang w:val="en-US" w:eastAsia="en-AU"/>
              </w:rPr>
            </w:pPr>
          </w:p>
        </w:tc>
        <w:tc>
          <w:tcPr>
            <w:tcW w:w="885" w:type="pct"/>
            <w:shd w:val="clear" w:color="auto" w:fill="FFFFFF" w:themeFill="background1"/>
            <w:vAlign w:val="center"/>
          </w:tcPr>
          <w:p w14:paraId="3592F8F9" w14:textId="5E90327D" w:rsidR="00F915D5" w:rsidRPr="00F915D5" w:rsidRDefault="00F915D5" w:rsidP="00387187">
            <w:pPr>
              <w:spacing w:after="0" w:line="240" w:lineRule="auto"/>
              <w:jc w:val="right"/>
              <w:rPr>
                <w:rFonts w:ascii="Arial" w:hAnsi="Arial" w:cs="Arial"/>
                <w:b/>
                <w:sz w:val="18"/>
                <w:szCs w:val="18"/>
                <w:lang w:val="en-US" w:eastAsia="en-AU"/>
              </w:rPr>
            </w:pPr>
          </w:p>
        </w:tc>
        <w:tc>
          <w:tcPr>
            <w:tcW w:w="950" w:type="pct"/>
            <w:shd w:val="clear" w:color="auto" w:fill="FFFFFF" w:themeFill="background1"/>
            <w:vAlign w:val="center"/>
          </w:tcPr>
          <w:p w14:paraId="62664644" w14:textId="2C94ABD1" w:rsidR="00F915D5" w:rsidRPr="00F915D5" w:rsidRDefault="00F915D5" w:rsidP="00387187">
            <w:pPr>
              <w:spacing w:after="0" w:line="240" w:lineRule="auto"/>
              <w:jc w:val="right"/>
              <w:rPr>
                <w:rFonts w:ascii="Arial" w:hAnsi="Arial" w:cs="Arial"/>
                <w:b/>
                <w:sz w:val="18"/>
                <w:szCs w:val="18"/>
                <w:lang w:val="en-US" w:eastAsia="en-AU"/>
              </w:rPr>
            </w:pPr>
          </w:p>
        </w:tc>
      </w:tr>
      <w:tr w:rsidR="00F915D5" w:rsidRPr="00F915D5" w14:paraId="5707DE90" w14:textId="77777777" w:rsidTr="00F915D5">
        <w:trPr>
          <w:trHeight w:hRule="exact" w:val="340"/>
        </w:trPr>
        <w:tc>
          <w:tcPr>
            <w:tcW w:w="1391" w:type="pct"/>
            <w:shd w:val="clear" w:color="auto" w:fill="FFFFFF" w:themeFill="background1"/>
            <w:vAlign w:val="center"/>
          </w:tcPr>
          <w:p w14:paraId="5E58A2C0" w14:textId="77777777" w:rsidR="00F915D5" w:rsidRPr="00F915D5" w:rsidRDefault="00F915D5" w:rsidP="00387187">
            <w:pPr>
              <w:spacing w:after="0" w:line="240" w:lineRule="auto"/>
              <w:rPr>
                <w:rFonts w:ascii="Arial" w:hAnsi="Arial" w:cs="Arial"/>
                <w:b/>
                <w:sz w:val="18"/>
                <w:szCs w:val="18"/>
                <w:lang w:val="en-US" w:eastAsia="en-AU"/>
              </w:rPr>
            </w:pPr>
            <w:r w:rsidRPr="00F915D5">
              <w:rPr>
                <w:rFonts w:ascii="Arial" w:hAnsi="Arial" w:cs="Arial"/>
                <w:b/>
                <w:sz w:val="18"/>
                <w:szCs w:val="18"/>
                <w:lang w:val="en-US" w:eastAsia="en-AU"/>
              </w:rPr>
              <w:t>Nominated Cover</w:t>
            </w:r>
          </w:p>
        </w:tc>
        <w:tc>
          <w:tcPr>
            <w:tcW w:w="873" w:type="pct"/>
            <w:shd w:val="clear" w:color="auto" w:fill="FFFFFF" w:themeFill="background1"/>
            <w:vAlign w:val="center"/>
          </w:tcPr>
          <w:p w14:paraId="096881D6" w14:textId="663A6357" w:rsidR="00F915D5" w:rsidRPr="00F915D5" w:rsidRDefault="00F915D5" w:rsidP="00387187">
            <w:pPr>
              <w:spacing w:after="0" w:line="240" w:lineRule="auto"/>
              <w:jc w:val="right"/>
              <w:rPr>
                <w:rFonts w:ascii="Arial" w:hAnsi="Arial" w:cs="Arial"/>
                <w:b/>
                <w:sz w:val="18"/>
                <w:szCs w:val="18"/>
                <w:lang w:val="en-US" w:eastAsia="en-AU"/>
              </w:rPr>
            </w:pPr>
          </w:p>
        </w:tc>
        <w:tc>
          <w:tcPr>
            <w:tcW w:w="901" w:type="pct"/>
            <w:shd w:val="clear" w:color="auto" w:fill="FFFFFF" w:themeFill="background1"/>
            <w:vAlign w:val="center"/>
          </w:tcPr>
          <w:p w14:paraId="0949994E" w14:textId="53A46EC5" w:rsidR="00F915D5" w:rsidRPr="00F915D5" w:rsidRDefault="00F915D5" w:rsidP="00387187">
            <w:pPr>
              <w:spacing w:after="0" w:line="240" w:lineRule="auto"/>
              <w:jc w:val="right"/>
              <w:rPr>
                <w:rFonts w:ascii="Arial" w:hAnsi="Arial" w:cs="Arial"/>
                <w:b/>
                <w:sz w:val="18"/>
                <w:szCs w:val="18"/>
                <w:lang w:val="en-US" w:eastAsia="en-AU"/>
              </w:rPr>
            </w:pPr>
          </w:p>
        </w:tc>
        <w:tc>
          <w:tcPr>
            <w:tcW w:w="885" w:type="pct"/>
            <w:shd w:val="clear" w:color="auto" w:fill="FFFFFF" w:themeFill="background1"/>
            <w:vAlign w:val="center"/>
          </w:tcPr>
          <w:p w14:paraId="678AFF67" w14:textId="1925A129" w:rsidR="00F915D5" w:rsidRPr="00F915D5" w:rsidRDefault="00F915D5" w:rsidP="00387187">
            <w:pPr>
              <w:spacing w:after="0" w:line="240" w:lineRule="auto"/>
              <w:jc w:val="right"/>
              <w:rPr>
                <w:rFonts w:ascii="Arial" w:hAnsi="Arial" w:cs="Arial"/>
                <w:b/>
                <w:sz w:val="18"/>
                <w:szCs w:val="18"/>
                <w:lang w:val="en-US" w:eastAsia="en-AU"/>
              </w:rPr>
            </w:pPr>
          </w:p>
        </w:tc>
        <w:tc>
          <w:tcPr>
            <w:tcW w:w="950" w:type="pct"/>
            <w:shd w:val="clear" w:color="auto" w:fill="FFFFFF" w:themeFill="background1"/>
            <w:vAlign w:val="center"/>
          </w:tcPr>
          <w:p w14:paraId="5A7509DA" w14:textId="0C5E4FBC" w:rsidR="00F915D5" w:rsidRPr="00F915D5" w:rsidRDefault="00F915D5" w:rsidP="00387187">
            <w:pPr>
              <w:spacing w:after="0" w:line="240" w:lineRule="auto"/>
              <w:jc w:val="right"/>
              <w:rPr>
                <w:rFonts w:ascii="Arial" w:hAnsi="Arial" w:cs="Arial"/>
                <w:b/>
                <w:sz w:val="18"/>
                <w:szCs w:val="18"/>
                <w:lang w:val="en-US" w:eastAsia="en-AU"/>
              </w:rPr>
            </w:pPr>
          </w:p>
        </w:tc>
      </w:tr>
    </w:tbl>
    <w:p w14:paraId="0A705332" w14:textId="671202E2" w:rsidR="00F915D5" w:rsidRDefault="00F915D5" w:rsidP="00F915D5">
      <w:pPr>
        <w:pStyle w:val="Affinia2"/>
        <w:spacing w:before="200"/>
      </w:pPr>
      <w:r>
        <w:t>Business Expenses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9"/>
        <w:gridCol w:w="1681"/>
        <w:gridCol w:w="1735"/>
        <w:gridCol w:w="1704"/>
        <w:gridCol w:w="1829"/>
      </w:tblGrid>
      <w:tr w:rsidR="00F915D5" w:rsidRPr="00F915D5" w14:paraId="4763BF2F" w14:textId="77777777" w:rsidTr="00F915D5">
        <w:trPr>
          <w:trHeight w:hRule="exact" w:val="340"/>
        </w:trPr>
        <w:tc>
          <w:tcPr>
            <w:tcW w:w="1391" w:type="pct"/>
            <w:shd w:val="clear" w:color="auto" w:fill="000000"/>
            <w:vAlign w:val="center"/>
          </w:tcPr>
          <w:p w14:paraId="5BDC5AA7" w14:textId="77777777" w:rsidR="00F915D5" w:rsidRPr="00F915D5" w:rsidRDefault="00F915D5" w:rsidP="00387187">
            <w:pPr>
              <w:spacing w:after="0" w:line="240" w:lineRule="auto"/>
              <w:rPr>
                <w:rFonts w:ascii="Arial" w:hAnsi="Arial" w:cs="Arial"/>
                <w:b/>
                <w:sz w:val="18"/>
                <w:szCs w:val="18"/>
                <w:lang w:eastAsia="zh-CN"/>
              </w:rPr>
            </w:pPr>
            <w:r w:rsidRPr="00F915D5">
              <w:rPr>
                <w:rFonts w:ascii="Arial" w:hAnsi="Arial" w:cs="Arial"/>
                <w:b/>
                <w:sz w:val="18"/>
                <w:szCs w:val="18"/>
                <w:lang w:eastAsia="zh-CN"/>
              </w:rPr>
              <w:t>Funding Requirements</w:t>
            </w:r>
          </w:p>
        </w:tc>
        <w:tc>
          <w:tcPr>
            <w:tcW w:w="873" w:type="pct"/>
            <w:shd w:val="clear" w:color="auto" w:fill="000000"/>
            <w:vAlign w:val="center"/>
          </w:tcPr>
          <w:p w14:paraId="2F8E9774" w14:textId="672A2E6E" w:rsidR="00F915D5" w:rsidRPr="00F915D5" w:rsidRDefault="00F915D5" w:rsidP="00387187">
            <w:pPr>
              <w:spacing w:after="0" w:line="240" w:lineRule="auto"/>
              <w:jc w:val="center"/>
              <w:rPr>
                <w:rFonts w:ascii="Arial" w:hAnsi="Arial" w:cs="Arial"/>
                <w:b/>
                <w:sz w:val="18"/>
                <w:szCs w:val="18"/>
                <w:lang w:eastAsia="zh-CN"/>
              </w:rPr>
            </w:pPr>
            <w:r w:rsidRPr="00F915D5">
              <w:rPr>
                <w:rFonts w:ascii="Arial" w:hAnsi="Arial" w:cs="Arial"/>
                <w:b/>
                <w:sz w:val="18"/>
                <w:szCs w:val="18"/>
                <w:lang w:eastAsia="zh-CN"/>
              </w:rPr>
              <w:t>Principal 1</w:t>
            </w:r>
          </w:p>
        </w:tc>
        <w:tc>
          <w:tcPr>
            <w:tcW w:w="901" w:type="pct"/>
            <w:shd w:val="clear" w:color="auto" w:fill="000000"/>
            <w:vAlign w:val="center"/>
          </w:tcPr>
          <w:p w14:paraId="0C550E5E" w14:textId="4A3CD2D4" w:rsidR="00F915D5" w:rsidRPr="00F915D5" w:rsidRDefault="00F915D5" w:rsidP="00387187">
            <w:pPr>
              <w:spacing w:after="0" w:line="240" w:lineRule="auto"/>
              <w:jc w:val="center"/>
              <w:rPr>
                <w:rFonts w:ascii="Arial" w:hAnsi="Arial" w:cs="Arial"/>
                <w:b/>
                <w:sz w:val="18"/>
                <w:szCs w:val="18"/>
                <w:lang w:eastAsia="zh-CN"/>
              </w:rPr>
            </w:pPr>
            <w:r w:rsidRPr="00F915D5">
              <w:rPr>
                <w:rFonts w:ascii="Arial" w:hAnsi="Arial" w:cs="Arial"/>
                <w:b/>
                <w:sz w:val="18"/>
                <w:szCs w:val="18"/>
                <w:lang w:eastAsia="zh-CN"/>
              </w:rPr>
              <w:t>Principal 2</w:t>
            </w:r>
          </w:p>
        </w:tc>
        <w:tc>
          <w:tcPr>
            <w:tcW w:w="885" w:type="pct"/>
            <w:shd w:val="clear" w:color="auto" w:fill="000000"/>
            <w:vAlign w:val="center"/>
          </w:tcPr>
          <w:p w14:paraId="3614DBBB" w14:textId="77E433C3" w:rsidR="00F915D5" w:rsidRPr="00F915D5" w:rsidRDefault="00F915D5" w:rsidP="00387187">
            <w:pPr>
              <w:spacing w:after="0" w:line="240" w:lineRule="auto"/>
              <w:jc w:val="center"/>
              <w:rPr>
                <w:rFonts w:ascii="Arial" w:hAnsi="Arial" w:cs="Arial"/>
                <w:b/>
                <w:sz w:val="18"/>
                <w:szCs w:val="18"/>
                <w:lang w:eastAsia="zh-CN"/>
              </w:rPr>
            </w:pPr>
            <w:r w:rsidRPr="00F915D5">
              <w:rPr>
                <w:rFonts w:ascii="Arial" w:hAnsi="Arial" w:cs="Arial"/>
                <w:b/>
                <w:sz w:val="18"/>
                <w:szCs w:val="18"/>
                <w:lang w:eastAsia="zh-CN"/>
              </w:rPr>
              <w:t>Principal 3</w:t>
            </w:r>
          </w:p>
        </w:tc>
        <w:tc>
          <w:tcPr>
            <w:tcW w:w="950" w:type="pct"/>
            <w:shd w:val="clear" w:color="auto" w:fill="000000"/>
            <w:vAlign w:val="center"/>
          </w:tcPr>
          <w:p w14:paraId="593E5585" w14:textId="67213291" w:rsidR="00F915D5" w:rsidRPr="00F915D5" w:rsidRDefault="00F915D5" w:rsidP="00387187">
            <w:pPr>
              <w:spacing w:after="0" w:line="240" w:lineRule="auto"/>
              <w:jc w:val="center"/>
              <w:rPr>
                <w:rFonts w:ascii="Arial" w:hAnsi="Arial" w:cs="Arial"/>
                <w:b/>
                <w:sz w:val="18"/>
                <w:szCs w:val="18"/>
                <w:lang w:eastAsia="zh-CN"/>
              </w:rPr>
            </w:pPr>
            <w:r w:rsidRPr="00F915D5">
              <w:rPr>
                <w:rFonts w:ascii="Arial" w:hAnsi="Arial" w:cs="Arial"/>
                <w:b/>
                <w:sz w:val="18"/>
                <w:szCs w:val="18"/>
                <w:lang w:eastAsia="zh-CN"/>
              </w:rPr>
              <w:t>Principal 4</w:t>
            </w:r>
          </w:p>
        </w:tc>
      </w:tr>
      <w:tr w:rsidR="00035812" w:rsidRPr="00F915D5" w14:paraId="41F09E18" w14:textId="77777777" w:rsidTr="00F915D5">
        <w:trPr>
          <w:trHeight w:hRule="exact" w:val="340"/>
        </w:trPr>
        <w:tc>
          <w:tcPr>
            <w:tcW w:w="1391" w:type="pct"/>
            <w:shd w:val="clear" w:color="auto" w:fill="FFFFFF" w:themeFill="background1"/>
            <w:vAlign w:val="center"/>
          </w:tcPr>
          <w:p w14:paraId="6FC25E51" w14:textId="46EDD8A2" w:rsidR="00035812" w:rsidRPr="00F915D5" w:rsidRDefault="00035812" w:rsidP="00387187">
            <w:pPr>
              <w:spacing w:after="0" w:line="240" w:lineRule="auto"/>
              <w:rPr>
                <w:rFonts w:ascii="Arial" w:hAnsi="Arial" w:cs="Arial"/>
                <w:sz w:val="18"/>
                <w:szCs w:val="18"/>
                <w:lang w:val="en-US" w:eastAsia="en-AU"/>
              </w:rPr>
            </w:pPr>
            <w:r>
              <w:rPr>
                <w:rFonts w:ascii="Arial" w:hAnsi="Arial" w:cs="Arial"/>
                <w:sz w:val="18"/>
                <w:szCs w:val="18"/>
                <w:lang w:val="en-US" w:eastAsia="en-AU"/>
              </w:rPr>
              <w:t>Name</w:t>
            </w:r>
          </w:p>
        </w:tc>
        <w:tc>
          <w:tcPr>
            <w:tcW w:w="873" w:type="pct"/>
            <w:shd w:val="clear" w:color="auto" w:fill="FFFFFF" w:themeFill="background1"/>
            <w:vAlign w:val="center"/>
          </w:tcPr>
          <w:p w14:paraId="0EA93AF2" w14:textId="77777777" w:rsidR="00035812" w:rsidRPr="00F915D5" w:rsidRDefault="00035812"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0D471096" w14:textId="77777777" w:rsidR="00035812" w:rsidRPr="00F915D5" w:rsidRDefault="00035812"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7A540695" w14:textId="77777777" w:rsidR="00035812" w:rsidRPr="00F915D5" w:rsidRDefault="00035812"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048D75E6" w14:textId="77777777" w:rsidR="00035812" w:rsidRPr="00F915D5" w:rsidRDefault="00035812" w:rsidP="00387187">
            <w:pPr>
              <w:spacing w:after="0" w:line="240" w:lineRule="auto"/>
              <w:jc w:val="right"/>
              <w:rPr>
                <w:rFonts w:ascii="Arial" w:hAnsi="Arial" w:cs="Arial"/>
                <w:sz w:val="18"/>
                <w:szCs w:val="18"/>
                <w:lang w:val="en-US" w:eastAsia="en-AU"/>
              </w:rPr>
            </w:pPr>
          </w:p>
        </w:tc>
      </w:tr>
      <w:tr w:rsidR="00F915D5" w:rsidRPr="00F915D5" w14:paraId="399BBA90" w14:textId="77777777" w:rsidTr="00F915D5">
        <w:trPr>
          <w:trHeight w:hRule="exact" w:val="340"/>
        </w:trPr>
        <w:tc>
          <w:tcPr>
            <w:tcW w:w="1391" w:type="pct"/>
            <w:shd w:val="clear" w:color="auto" w:fill="FFFFFF" w:themeFill="background1"/>
            <w:vAlign w:val="center"/>
          </w:tcPr>
          <w:p w14:paraId="58AA4F2E" w14:textId="6991EE0C"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Rent</w:t>
            </w:r>
            <w:r w:rsidR="00197E90">
              <w:rPr>
                <w:rFonts w:ascii="Arial" w:hAnsi="Arial" w:cs="Arial"/>
                <w:sz w:val="18"/>
                <w:szCs w:val="18"/>
                <w:lang w:val="en-US" w:eastAsia="en-AU"/>
              </w:rPr>
              <w:t xml:space="preserve"> &amp; Rates</w:t>
            </w:r>
          </w:p>
        </w:tc>
        <w:tc>
          <w:tcPr>
            <w:tcW w:w="873" w:type="pct"/>
            <w:shd w:val="clear" w:color="auto" w:fill="FFFFFF" w:themeFill="background1"/>
            <w:vAlign w:val="center"/>
          </w:tcPr>
          <w:p w14:paraId="18AC8123" w14:textId="0A27FEB0"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2CE2E4FF" w14:textId="43C57BB7"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777D6D7" w14:textId="66A785D0"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6B79C587" w14:textId="7F9DE001"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03FD48DB" w14:textId="77777777" w:rsidTr="00F915D5">
        <w:trPr>
          <w:trHeight w:hRule="exact" w:val="340"/>
        </w:trPr>
        <w:tc>
          <w:tcPr>
            <w:tcW w:w="1391" w:type="pct"/>
            <w:shd w:val="clear" w:color="auto" w:fill="FFFFFF" w:themeFill="background1"/>
            <w:vAlign w:val="center"/>
          </w:tcPr>
          <w:p w14:paraId="2650FD28"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Loan Principal Repayments</w:t>
            </w:r>
          </w:p>
        </w:tc>
        <w:tc>
          <w:tcPr>
            <w:tcW w:w="873" w:type="pct"/>
            <w:shd w:val="clear" w:color="auto" w:fill="FFFFFF" w:themeFill="background1"/>
            <w:vAlign w:val="center"/>
          </w:tcPr>
          <w:p w14:paraId="0C0CAF04" w14:textId="3E70BDC5"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5DA2EADE" w14:textId="67763F8C"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4E192C40" w14:textId="49E16897"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36C378C7" w14:textId="3B626C4C"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1EAF994D" w14:textId="77777777" w:rsidTr="00F915D5">
        <w:trPr>
          <w:trHeight w:hRule="exact" w:val="340"/>
        </w:trPr>
        <w:tc>
          <w:tcPr>
            <w:tcW w:w="1391" w:type="pct"/>
            <w:shd w:val="clear" w:color="auto" w:fill="FFFFFF" w:themeFill="background1"/>
            <w:vAlign w:val="center"/>
          </w:tcPr>
          <w:p w14:paraId="26E0B5E1"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Loan Interest Repayments</w:t>
            </w:r>
          </w:p>
        </w:tc>
        <w:tc>
          <w:tcPr>
            <w:tcW w:w="873" w:type="pct"/>
            <w:shd w:val="clear" w:color="auto" w:fill="FFFFFF" w:themeFill="background1"/>
            <w:vAlign w:val="center"/>
          </w:tcPr>
          <w:p w14:paraId="15AE34AF" w14:textId="250771BA"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5727DD0A" w14:textId="75930A84"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2F579CB4" w14:textId="05C87090"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4F237796" w14:textId="062CF53A"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62A735D9" w14:textId="77777777" w:rsidTr="00F915D5">
        <w:trPr>
          <w:trHeight w:hRule="exact" w:val="340"/>
        </w:trPr>
        <w:tc>
          <w:tcPr>
            <w:tcW w:w="1391" w:type="pct"/>
            <w:shd w:val="clear" w:color="auto" w:fill="FFFFFF" w:themeFill="background1"/>
            <w:vAlign w:val="center"/>
          </w:tcPr>
          <w:p w14:paraId="5198D05A"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Property Rates &amp; Taxes</w:t>
            </w:r>
          </w:p>
        </w:tc>
        <w:tc>
          <w:tcPr>
            <w:tcW w:w="873" w:type="pct"/>
            <w:shd w:val="clear" w:color="auto" w:fill="FFFFFF" w:themeFill="background1"/>
            <w:vAlign w:val="center"/>
          </w:tcPr>
          <w:p w14:paraId="6E7DDB11" w14:textId="0D8D09A0"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6D4A1B3A" w14:textId="065532DD"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4F036A3E" w14:textId="5FA6353C"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510FB533" w14:textId="29A2A525"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762F44CE" w14:textId="77777777" w:rsidTr="00F915D5">
        <w:trPr>
          <w:trHeight w:hRule="exact" w:val="340"/>
        </w:trPr>
        <w:tc>
          <w:tcPr>
            <w:tcW w:w="1391" w:type="pct"/>
            <w:shd w:val="clear" w:color="auto" w:fill="FFFFFF" w:themeFill="background1"/>
            <w:vAlign w:val="center"/>
          </w:tcPr>
          <w:p w14:paraId="43C9BB3F" w14:textId="1E663946"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Equipment Lease</w:t>
            </w:r>
            <w:r w:rsidR="00197E90">
              <w:rPr>
                <w:rFonts w:ascii="Arial" w:hAnsi="Arial" w:cs="Arial"/>
                <w:sz w:val="18"/>
                <w:szCs w:val="18"/>
                <w:lang w:val="en-US" w:eastAsia="en-AU"/>
              </w:rPr>
              <w:t>/s</w:t>
            </w:r>
          </w:p>
        </w:tc>
        <w:tc>
          <w:tcPr>
            <w:tcW w:w="873" w:type="pct"/>
            <w:shd w:val="clear" w:color="auto" w:fill="FFFFFF" w:themeFill="background1"/>
            <w:vAlign w:val="center"/>
          </w:tcPr>
          <w:p w14:paraId="2D212B91" w14:textId="55D4F129"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6C911EAF" w14:textId="467D73EC"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6530495" w14:textId="65C4B5C0"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09E375EA" w14:textId="76B70195"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3B37A756" w14:textId="77777777" w:rsidTr="00F915D5">
        <w:trPr>
          <w:trHeight w:hRule="exact" w:val="340"/>
        </w:trPr>
        <w:tc>
          <w:tcPr>
            <w:tcW w:w="1391" w:type="pct"/>
            <w:shd w:val="clear" w:color="auto" w:fill="FFFFFF" w:themeFill="background1"/>
            <w:vAlign w:val="center"/>
          </w:tcPr>
          <w:p w14:paraId="0E6F98E3" w14:textId="52AFF005"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Vehicle Lease</w:t>
            </w:r>
            <w:r w:rsidR="00197E90">
              <w:rPr>
                <w:rFonts w:ascii="Arial" w:hAnsi="Arial" w:cs="Arial"/>
                <w:sz w:val="18"/>
                <w:szCs w:val="18"/>
                <w:lang w:val="en-US" w:eastAsia="en-AU"/>
              </w:rPr>
              <w:t>/s</w:t>
            </w:r>
          </w:p>
        </w:tc>
        <w:tc>
          <w:tcPr>
            <w:tcW w:w="873" w:type="pct"/>
            <w:shd w:val="clear" w:color="auto" w:fill="FFFFFF" w:themeFill="background1"/>
            <w:vAlign w:val="center"/>
          </w:tcPr>
          <w:p w14:paraId="6A48EE4A" w14:textId="270EB2A9"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0AEA8512" w14:textId="5305F82D"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61FFC480" w14:textId="2D73EADD"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2C224ED9" w14:textId="65349639"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0FFDD18D" w14:textId="77777777" w:rsidTr="00F915D5">
        <w:trPr>
          <w:trHeight w:hRule="exact" w:val="340"/>
        </w:trPr>
        <w:tc>
          <w:tcPr>
            <w:tcW w:w="1391" w:type="pct"/>
            <w:shd w:val="clear" w:color="auto" w:fill="FFFFFF" w:themeFill="background1"/>
            <w:vAlign w:val="center"/>
          </w:tcPr>
          <w:p w14:paraId="611B532D"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Utilities</w:t>
            </w:r>
          </w:p>
        </w:tc>
        <w:tc>
          <w:tcPr>
            <w:tcW w:w="873" w:type="pct"/>
            <w:shd w:val="clear" w:color="auto" w:fill="FFFFFF" w:themeFill="background1"/>
            <w:vAlign w:val="center"/>
          </w:tcPr>
          <w:p w14:paraId="7052C361" w14:textId="64F13923"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321E5EDE" w14:textId="7782833A"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522A4370" w14:textId="7353F8F3"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3A6A02E5" w14:textId="79E8CED7"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61C9BDDE" w14:textId="77777777" w:rsidTr="00F915D5">
        <w:trPr>
          <w:trHeight w:hRule="exact" w:val="340"/>
        </w:trPr>
        <w:tc>
          <w:tcPr>
            <w:tcW w:w="1391" w:type="pct"/>
            <w:shd w:val="clear" w:color="auto" w:fill="FFFFFF" w:themeFill="background1"/>
            <w:vAlign w:val="center"/>
          </w:tcPr>
          <w:p w14:paraId="175CD735"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Cleaning &amp; Laundry</w:t>
            </w:r>
          </w:p>
        </w:tc>
        <w:tc>
          <w:tcPr>
            <w:tcW w:w="873" w:type="pct"/>
            <w:shd w:val="clear" w:color="auto" w:fill="FFFFFF" w:themeFill="background1"/>
            <w:vAlign w:val="center"/>
          </w:tcPr>
          <w:p w14:paraId="5FB8BC95" w14:textId="2186D984"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4D278009" w14:textId="7D1B75E5"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7F67C649" w14:textId="004F4BCC"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4B2EE9BC" w14:textId="1529D14E"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1303D548" w14:textId="77777777" w:rsidTr="00F915D5">
        <w:trPr>
          <w:trHeight w:hRule="exact" w:val="340"/>
        </w:trPr>
        <w:tc>
          <w:tcPr>
            <w:tcW w:w="1391" w:type="pct"/>
            <w:shd w:val="clear" w:color="auto" w:fill="FFFFFF" w:themeFill="background1"/>
            <w:vAlign w:val="center"/>
          </w:tcPr>
          <w:p w14:paraId="1385CF0F"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Repairs &amp; Maintenance</w:t>
            </w:r>
          </w:p>
        </w:tc>
        <w:tc>
          <w:tcPr>
            <w:tcW w:w="873" w:type="pct"/>
            <w:shd w:val="clear" w:color="auto" w:fill="FFFFFF" w:themeFill="background1"/>
            <w:vAlign w:val="center"/>
          </w:tcPr>
          <w:p w14:paraId="0F652B06" w14:textId="2418C925"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37303DFA" w14:textId="658E6DD7"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50C66D85" w14:textId="12A881F6"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67646F04" w14:textId="4D536077"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097B7477" w14:textId="77777777" w:rsidTr="00F915D5">
        <w:trPr>
          <w:trHeight w:hRule="exact" w:val="340"/>
        </w:trPr>
        <w:tc>
          <w:tcPr>
            <w:tcW w:w="1391" w:type="pct"/>
            <w:shd w:val="clear" w:color="auto" w:fill="FFFFFF" w:themeFill="background1"/>
            <w:vAlign w:val="center"/>
          </w:tcPr>
          <w:p w14:paraId="1519E30E"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Depreciation of Equipment</w:t>
            </w:r>
          </w:p>
        </w:tc>
        <w:tc>
          <w:tcPr>
            <w:tcW w:w="873" w:type="pct"/>
            <w:shd w:val="clear" w:color="auto" w:fill="FFFFFF" w:themeFill="background1"/>
            <w:vAlign w:val="center"/>
          </w:tcPr>
          <w:p w14:paraId="1D2856E5" w14:textId="7BB245F8"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2F9A5B9F" w14:textId="3ECDE40B"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4FB9A0BA" w14:textId="40CE20D2"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1F57E1BB" w14:textId="65E94377" w:rsidR="00F915D5" w:rsidRPr="00F915D5" w:rsidRDefault="00F915D5" w:rsidP="00387187">
            <w:pPr>
              <w:spacing w:after="0" w:line="240" w:lineRule="auto"/>
              <w:jc w:val="right"/>
              <w:rPr>
                <w:rFonts w:ascii="Arial" w:hAnsi="Arial" w:cs="Arial"/>
                <w:sz w:val="18"/>
                <w:szCs w:val="18"/>
                <w:lang w:val="en-US" w:eastAsia="en-AU"/>
              </w:rPr>
            </w:pPr>
          </w:p>
        </w:tc>
      </w:tr>
      <w:tr w:rsidR="00197E90" w:rsidRPr="00F915D5" w14:paraId="26B86A8B" w14:textId="77777777" w:rsidTr="00F915D5">
        <w:trPr>
          <w:trHeight w:hRule="exact" w:val="340"/>
        </w:trPr>
        <w:tc>
          <w:tcPr>
            <w:tcW w:w="1391" w:type="pct"/>
            <w:shd w:val="clear" w:color="auto" w:fill="FFFFFF" w:themeFill="background1"/>
            <w:vAlign w:val="center"/>
          </w:tcPr>
          <w:p w14:paraId="634C107E" w14:textId="0BDC20D4" w:rsidR="00197E90" w:rsidRPr="00F915D5" w:rsidRDefault="00197E90" w:rsidP="00387187">
            <w:pPr>
              <w:spacing w:after="0" w:line="240" w:lineRule="auto"/>
              <w:rPr>
                <w:rFonts w:ascii="Arial" w:hAnsi="Arial" w:cs="Arial"/>
                <w:sz w:val="18"/>
                <w:szCs w:val="18"/>
                <w:lang w:val="en-US" w:eastAsia="en-AU"/>
              </w:rPr>
            </w:pPr>
            <w:r>
              <w:rPr>
                <w:rFonts w:ascii="Arial" w:hAnsi="Arial" w:cs="Arial"/>
                <w:sz w:val="18"/>
                <w:szCs w:val="18"/>
                <w:lang w:val="en-US" w:eastAsia="en-AU"/>
              </w:rPr>
              <w:t>Purchases (stock etc)</w:t>
            </w:r>
          </w:p>
        </w:tc>
        <w:tc>
          <w:tcPr>
            <w:tcW w:w="873" w:type="pct"/>
            <w:shd w:val="clear" w:color="auto" w:fill="FFFFFF" w:themeFill="background1"/>
            <w:vAlign w:val="center"/>
          </w:tcPr>
          <w:p w14:paraId="7821A5FC"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3DE9AA2F"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4832ADCE"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5B42A4C8" w14:textId="77777777" w:rsidR="00197E90" w:rsidRPr="00F915D5" w:rsidRDefault="00197E90" w:rsidP="00387187">
            <w:pPr>
              <w:spacing w:after="0" w:line="240" w:lineRule="auto"/>
              <w:jc w:val="right"/>
              <w:rPr>
                <w:rFonts w:ascii="Arial" w:hAnsi="Arial" w:cs="Arial"/>
                <w:sz w:val="18"/>
                <w:szCs w:val="18"/>
                <w:lang w:val="en-US" w:eastAsia="en-AU"/>
              </w:rPr>
            </w:pPr>
          </w:p>
        </w:tc>
      </w:tr>
      <w:tr w:rsidR="00F915D5" w:rsidRPr="00F915D5" w14:paraId="1988647C" w14:textId="77777777" w:rsidTr="00197E90">
        <w:trPr>
          <w:trHeight w:hRule="exact" w:val="405"/>
        </w:trPr>
        <w:tc>
          <w:tcPr>
            <w:tcW w:w="1391" w:type="pct"/>
            <w:shd w:val="clear" w:color="auto" w:fill="FFFFFF" w:themeFill="background1"/>
            <w:vAlign w:val="center"/>
          </w:tcPr>
          <w:p w14:paraId="602FAF2D" w14:textId="16E41FB0"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Employee Salaries</w:t>
            </w:r>
            <w:r w:rsidR="00197E90">
              <w:rPr>
                <w:rFonts w:ascii="Arial" w:hAnsi="Arial" w:cs="Arial"/>
                <w:sz w:val="18"/>
                <w:szCs w:val="18"/>
                <w:lang w:val="en-US" w:eastAsia="en-AU"/>
              </w:rPr>
              <w:t xml:space="preserve"> (PAYG &amp; SGC)</w:t>
            </w:r>
          </w:p>
        </w:tc>
        <w:tc>
          <w:tcPr>
            <w:tcW w:w="873" w:type="pct"/>
            <w:shd w:val="clear" w:color="auto" w:fill="FFFFFF" w:themeFill="background1"/>
            <w:vAlign w:val="center"/>
          </w:tcPr>
          <w:p w14:paraId="20604929" w14:textId="7670AC89"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28E36E61" w14:textId="5166F924"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380E59D4" w14:textId="2684D834"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1998E4A6" w14:textId="01334258"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21CEA3FC" w14:textId="77777777" w:rsidTr="00197E90">
        <w:trPr>
          <w:trHeight w:hRule="exact" w:val="425"/>
        </w:trPr>
        <w:tc>
          <w:tcPr>
            <w:tcW w:w="1391" w:type="pct"/>
            <w:shd w:val="clear" w:color="auto" w:fill="FFFFFF" w:themeFill="background1"/>
            <w:vAlign w:val="center"/>
          </w:tcPr>
          <w:p w14:paraId="2083BB05" w14:textId="115906DE" w:rsidR="00F915D5" w:rsidRPr="00F915D5" w:rsidRDefault="00EE7E17"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Accounting</w:t>
            </w:r>
            <w:r>
              <w:rPr>
                <w:rFonts w:ascii="Arial" w:hAnsi="Arial" w:cs="Arial"/>
                <w:sz w:val="18"/>
                <w:szCs w:val="18"/>
                <w:lang w:val="en-US" w:eastAsia="en-AU"/>
              </w:rPr>
              <w:t>,</w:t>
            </w:r>
            <w:r w:rsidRPr="00F915D5">
              <w:rPr>
                <w:rFonts w:ascii="Arial" w:hAnsi="Arial" w:cs="Arial"/>
                <w:sz w:val="18"/>
                <w:szCs w:val="18"/>
                <w:lang w:val="en-US" w:eastAsia="en-AU"/>
              </w:rPr>
              <w:t xml:space="preserve"> Audit</w:t>
            </w:r>
            <w:r w:rsidR="00197E90">
              <w:rPr>
                <w:rFonts w:ascii="Arial" w:hAnsi="Arial" w:cs="Arial"/>
                <w:sz w:val="18"/>
                <w:szCs w:val="18"/>
                <w:lang w:val="en-US" w:eastAsia="en-AU"/>
              </w:rPr>
              <w:t xml:space="preserve"> &amp; Solicitor </w:t>
            </w:r>
            <w:r w:rsidR="00F915D5" w:rsidRPr="00F915D5">
              <w:rPr>
                <w:rFonts w:ascii="Arial" w:hAnsi="Arial" w:cs="Arial"/>
                <w:sz w:val="18"/>
                <w:szCs w:val="18"/>
                <w:lang w:val="en-US" w:eastAsia="en-AU"/>
              </w:rPr>
              <w:t xml:space="preserve"> Fees</w:t>
            </w:r>
          </w:p>
        </w:tc>
        <w:tc>
          <w:tcPr>
            <w:tcW w:w="873" w:type="pct"/>
            <w:shd w:val="clear" w:color="auto" w:fill="FFFFFF" w:themeFill="background1"/>
            <w:vAlign w:val="center"/>
          </w:tcPr>
          <w:p w14:paraId="78AA7DB6" w14:textId="5A5E08CF"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3FA5B996" w14:textId="33E7B02A"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53CD7CBE" w14:textId="6E650117"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0D376948" w14:textId="5B97ECD1"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1AC40CD9" w14:textId="77777777" w:rsidTr="00F915D5">
        <w:trPr>
          <w:trHeight w:hRule="exact" w:val="340"/>
        </w:trPr>
        <w:tc>
          <w:tcPr>
            <w:tcW w:w="1391" w:type="pct"/>
            <w:shd w:val="clear" w:color="auto" w:fill="FFFFFF" w:themeFill="background1"/>
            <w:vAlign w:val="center"/>
          </w:tcPr>
          <w:p w14:paraId="0F75B033"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Professional Membership Fees</w:t>
            </w:r>
          </w:p>
        </w:tc>
        <w:tc>
          <w:tcPr>
            <w:tcW w:w="873" w:type="pct"/>
            <w:shd w:val="clear" w:color="auto" w:fill="FFFFFF" w:themeFill="background1"/>
            <w:vAlign w:val="center"/>
          </w:tcPr>
          <w:p w14:paraId="30F54A1A" w14:textId="0A369E99"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4D289C6A" w14:textId="0D36CBD7"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2A056799" w14:textId="54D1BC6F"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2C64314C" w14:textId="6484C6F6" w:rsidR="00F915D5" w:rsidRPr="00F915D5" w:rsidRDefault="00F915D5" w:rsidP="00387187">
            <w:pPr>
              <w:spacing w:after="0" w:line="240" w:lineRule="auto"/>
              <w:jc w:val="right"/>
              <w:rPr>
                <w:rFonts w:ascii="Arial" w:hAnsi="Arial" w:cs="Arial"/>
                <w:sz w:val="18"/>
                <w:szCs w:val="18"/>
                <w:lang w:val="en-US" w:eastAsia="en-AU"/>
              </w:rPr>
            </w:pPr>
          </w:p>
        </w:tc>
      </w:tr>
      <w:tr w:rsidR="00F915D5" w:rsidRPr="00F915D5" w14:paraId="0918D2B3" w14:textId="77777777" w:rsidTr="00F915D5">
        <w:trPr>
          <w:trHeight w:hRule="exact" w:val="340"/>
        </w:trPr>
        <w:tc>
          <w:tcPr>
            <w:tcW w:w="1391" w:type="pct"/>
            <w:shd w:val="clear" w:color="auto" w:fill="FFFFFF" w:themeFill="background1"/>
            <w:vAlign w:val="center"/>
          </w:tcPr>
          <w:p w14:paraId="6E2DAB4F" w14:textId="77777777" w:rsidR="00F915D5" w:rsidRPr="00F915D5" w:rsidRDefault="00F915D5" w:rsidP="00387187">
            <w:pPr>
              <w:spacing w:after="0" w:line="240" w:lineRule="auto"/>
              <w:rPr>
                <w:rFonts w:ascii="Arial" w:hAnsi="Arial" w:cs="Arial"/>
                <w:sz w:val="18"/>
                <w:szCs w:val="18"/>
                <w:lang w:val="en-US" w:eastAsia="en-AU"/>
              </w:rPr>
            </w:pPr>
            <w:r w:rsidRPr="00F915D5">
              <w:rPr>
                <w:rFonts w:ascii="Arial" w:hAnsi="Arial" w:cs="Arial"/>
                <w:sz w:val="18"/>
                <w:szCs w:val="18"/>
                <w:lang w:val="en-US" w:eastAsia="en-AU"/>
              </w:rPr>
              <w:t>Business Insurance Premiums</w:t>
            </w:r>
          </w:p>
        </w:tc>
        <w:tc>
          <w:tcPr>
            <w:tcW w:w="873" w:type="pct"/>
            <w:shd w:val="clear" w:color="auto" w:fill="FFFFFF" w:themeFill="background1"/>
            <w:vAlign w:val="center"/>
          </w:tcPr>
          <w:p w14:paraId="6911E4AA" w14:textId="6633CA3F" w:rsidR="00F915D5" w:rsidRPr="00F915D5" w:rsidRDefault="00F915D5"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6E7E4E68" w14:textId="439FD825" w:rsidR="00F915D5" w:rsidRPr="00F915D5" w:rsidRDefault="00F915D5"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7E92E742" w14:textId="78D94E5A" w:rsidR="00F915D5" w:rsidRPr="00F915D5" w:rsidRDefault="00F915D5"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64BEDC5D" w14:textId="6C6EFC7E" w:rsidR="00F915D5" w:rsidRPr="00F915D5" w:rsidRDefault="00F915D5" w:rsidP="00387187">
            <w:pPr>
              <w:spacing w:after="0" w:line="240" w:lineRule="auto"/>
              <w:jc w:val="right"/>
              <w:rPr>
                <w:rFonts w:ascii="Arial" w:hAnsi="Arial" w:cs="Arial"/>
                <w:sz w:val="18"/>
                <w:szCs w:val="18"/>
                <w:lang w:val="en-US" w:eastAsia="en-AU"/>
              </w:rPr>
            </w:pPr>
          </w:p>
        </w:tc>
      </w:tr>
      <w:tr w:rsidR="00197E90" w:rsidRPr="00F915D5" w14:paraId="18AC6DE7" w14:textId="77777777" w:rsidTr="00197E90">
        <w:trPr>
          <w:trHeight w:hRule="exact" w:val="597"/>
        </w:trPr>
        <w:tc>
          <w:tcPr>
            <w:tcW w:w="1391" w:type="pct"/>
            <w:shd w:val="clear" w:color="auto" w:fill="FFFFFF" w:themeFill="background1"/>
            <w:vAlign w:val="center"/>
          </w:tcPr>
          <w:p w14:paraId="1382511C" w14:textId="18CBE99A" w:rsidR="00197E90" w:rsidRPr="00F915D5" w:rsidRDefault="00197E90" w:rsidP="00387187">
            <w:pPr>
              <w:spacing w:after="0" w:line="240" w:lineRule="auto"/>
              <w:rPr>
                <w:rFonts w:ascii="Arial" w:hAnsi="Arial" w:cs="Arial"/>
                <w:sz w:val="18"/>
                <w:szCs w:val="18"/>
                <w:lang w:val="en-US" w:eastAsia="en-AU"/>
              </w:rPr>
            </w:pPr>
            <w:r>
              <w:rPr>
                <w:rFonts w:ascii="Arial" w:hAnsi="Arial" w:cs="Arial"/>
                <w:sz w:val="18"/>
                <w:szCs w:val="18"/>
                <w:lang w:val="en-US" w:eastAsia="en-AU"/>
              </w:rPr>
              <w:t>Licensing, Advertising &amp; Marketing costs</w:t>
            </w:r>
          </w:p>
        </w:tc>
        <w:tc>
          <w:tcPr>
            <w:tcW w:w="873" w:type="pct"/>
            <w:shd w:val="clear" w:color="auto" w:fill="FFFFFF" w:themeFill="background1"/>
            <w:vAlign w:val="center"/>
          </w:tcPr>
          <w:p w14:paraId="096E5606"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68E6D628"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7AB29C49"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3122A1F8" w14:textId="77777777" w:rsidR="00197E90" w:rsidRPr="00F915D5" w:rsidRDefault="00197E90" w:rsidP="00387187">
            <w:pPr>
              <w:spacing w:after="0" w:line="240" w:lineRule="auto"/>
              <w:jc w:val="right"/>
              <w:rPr>
                <w:rFonts w:ascii="Arial" w:hAnsi="Arial" w:cs="Arial"/>
                <w:sz w:val="18"/>
                <w:szCs w:val="18"/>
                <w:lang w:val="en-US" w:eastAsia="en-AU"/>
              </w:rPr>
            </w:pPr>
          </w:p>
        </w:tc>
      </w:tr>
      <w:tr w:rsidR="00197E90" w:rsidRPr="00F915D5" w14:paraId="5244144F" w14:textId="77777777" w:rsidTr="00F915D5">
        <w:trPr>
          <w:trHeight w:hRule="exact" w:val="340"/>
        </w:trPr>
        <w:tc>
          <w:tcPr>
            <w:tcW w:w="1391" w:type="pct"/>
            <w:shd w:val="clear" w:color="auto" w:fill="FFFFFF" w:themeFill="background1"/>
            <w:vAlign w:val="center"/>
          </w:tcPr>
          <w:p w14:paraId="0F02285B" w14:textId="61CD76AF" w:rsidR="00197E90" w:rsidRPr="00F915D5" w:rsidRDefault="00197E90" w:rsidP="00387187">
            <w:pPr>
              <w:spacing w:after="0" w:line="240" w:lineRule="auto"/>
              <w:rPr>
                <w:rFonts w:ascii="Arial" w:hAnsi="Arial" w:cs="Arial"/>
                <w:sz w:val="18"/>
                <w:szCs w:val="18"/>
                <w:lang w:val="en-US" w:eastAsia="en-AU"/>
              </w:rPr>
            </w:pPr>
            <w:r>
              <w:rPr>
                <w:rFonts w:ascii="Arial" w:hAnsi="Arial" w:cs="Arial"/>
                <w:sz w:val="18"/>
                <w:szCs w:val="18"/>
                <w:lang w:val="en-US" w:eastAsia="en-AU"/>
              </w:rPr>
              <w:t>Credit Card fees</w:t>
            </w:r>
          </w:p>
        </w:tc>
        <w:tc>
          <w:tcPr>
            <w:tcW w:w="873" w:type="pct"/>
            <w:shd w:val="clear" w:color="auto" w:fill="FFFFFF" w:themeFill="background1"/>
            <w:vAlign w:val="center"/>
          </w:tcPr>
          <w:p w14:paraId="60D2EF8B"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173C8216"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075750A0"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3BBCBA4E" w14:textId="77777777" w:rsidR="00197E90" w:rsidRPr="00F915D5" w:rsidRDefault="00197E90" w:rsidP="00387187">
            <w:pPr>
              <w:spacing w:after="0" w:line="240" w:lineRule="auto"/>
              <w:jc w:val="right"/>
              <w:rPr>
                <w:rFonts w:ascii="Arial" w:hAnsi="Arial" w:cs="Arial"/>
                <w:sz w:val="18"/>
                <w:szCs w:val="18"/>
                <w:lang w:val="en-US" w:eastAsia="en-AU"/>
              </w:rPr>
            </w:pPr>
          </w:p>
        </w:tc>
      </w:tr>
      <w:tr w:rsidR="00197E90" w:rsidRPr="00F915D5" w14:paraId="281B876D" w14:textId="77777777" w:rsidTr="00F915D5">
        <w:trPr>
          <w:trHeight w:hRule="exact" w:val="340"/>
        </w:trPr>
        <w:tc>
          <w:tcPr>
            <w:tcW w:w="1391" w:type="pct"/>
            <w:shd w:val="clear" w:color="auto" w:fill="FFFFFF" w:themeFill="background1"/>
            <w:vAlign w:val="center"/>
          </w:tcPr>
          <w:p w14:paraId="633133F4" w14:textId="0719190D" w:rsidR="00197E90" w:rsidRDefault="00197E90" w:rsidP="00387187">
            <w:pPr>
              <w:spacing w:after="0" w:line="240" w:lineRule="auto"/>
              <w:rPr>
                <w:rFonts w:ascii="Arial" w:hAnsi="Arial" w:cs="Arial"/>
                <w:sz w:val="18"/>
                <w:szCs w:val="18"/>
                <w:lang w:val="en-US" w:eastAsia="en-AU"/>
              </w:rPr>
            </w:pPr>
            <w:r>
              <w:rPr>
                <w:rFonts w:ascii="Arial" w:hAnsi="Arial" w:cs="Arial"/>
                <w:sz w:val="18"/>
                <w:szCs w:val="18"/>
                <w:lang w:val="en-US" w:eastAsia="en-AU"/>
              </w:rPr>
              <w:t>Other</w:t>
            </w:r>
          </w:p>
        </w:tc>
        <w:tc>
          <w:tcPr>
            <w:tcW w:w="873" w:type="pct"/>
            <w:shd w:val="clear" w:color="auto" w:fill="FFFFFF" w:themeFill="background1"/>
            <w:vAlign w:val="center"/>
          </w:tcPr>
          <w:p w14:paraId="71A2F0BA"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12FA0EA7"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1E10D28B"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0669E8FB" w14:textId="77777777" w:rsidR="00197E90" w:rsidRPr="00F915D5" w:rsidRDefault="00197E90" w:rsidP="00387187">
            <w:pPr>
              <w:spacing w:after="0" w:line="240" w:lineRule="auto"/>
              <w:jc w:val="right"/>
              <w:rPr>
                <w:rFonts w:ascii="Arial" w:hAnsi="Arial" w:cs="Arial"/>
                <w:sz w:val="18"/>
                <w:szCs w:val="18"/>
                <w:lang w:val="en-US" w:eastAsia="en-AU"/>
              </w:rPr>
            </w:pPr>
          </w:p>
        </w:tc>
      </w:tr>
      <w:tr w:rsidR="00197E90" w:rsidRPr="00F915D5" w14:paraId="25C80FF6" w14:textId="77777777" w:rsidTr="00F915D5">
        <w:trPr>
          <w:trHeight w:hRule="exact" w:val="340"/>
        </w:trPr>
        <w:tc>
          <w:tcPr>
            <w:tcW w:w="1391" w:type="pct"/>
            <w:shd w:val="clear" w:color="auto" w:fill="FFFFFF" w:themeFill="background1"/>
            <w:vAlign w:val="center"/>
          </w:tcPr>
          <w:p w14:paraId="69B97D18" w14:textId="68E2C28A" w:rsidR="00197E90" w:rsidRDefault="00197E90" w:rsidP="00387187">
            <w:pPr>
              <w:spacing w:after="0" w:line="240" w:lineRule="auto"/>
              <w:rPr>
                <w:rFonts w:ascii="Arial" w:hAnsi="Arial" w:cs="Arial"/>
                <w:sz w:val="18"/>
                <w:szCs w:val="18"/>
                <w:lang w:val="en-US" w:eastAsia="en-AU"/>
              </w:rPr>
            </w:pPr>
            <w:r>
              <w:rPr>
                <w:rFonts w:ascii="Arial" w:hAnsi="Arial" w:cs="Arial"/>
                <w:sz w:val="18"/>
                <w:szCs w:val="18"/>
                <w:lang w:val="en-US" w:eastAsia="en-AU"/>
              </w:rPr>
              <w:t>Other</w:t>
            </w:r>
          </w:p>
        </w:tc>
        <w:tc>
          <w:tcPr>
            <w:tcW w:w="873" w:type="pct"/>
            <w:shd w:val="clear" w:color="auto" w:fill="FFFFFF" w:themeFill="background1"/>
            <w:vAlign w:val="center"/>
          </w:tcPr>
          <w:p w14:paraId="0C00E7D9"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901" w:type="pct"/>
            <w:shd w:val="clear" w:color="auto" w:fill="FFFFFF" w:themeFill="background1"/>
            <w:vAlign w:val="center"/>
          </w:tcPr>
          <w:p w14:paraId="19CB396A"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885" w:type="pct"/>
            <w:shd w:val="clear" w:color="auto" w:fill="FFFFFF" w:themeFill="background1"/>
            <w:vAlign w:val="center"/>
          </w:tcPr>
          <w:p w14:paraId="24665939" w14:textId="77777777" w:rsidR="00197E90" w:rsidRPr="00F915D5" w:rsidRDefault="00197E90" w:rsidP="00387187">
            <w:pPr>
              <w:spacing w:after="0" w:line="240" w:lineRule="auto"/>
              <w:jc w:val="right"/>
              <w:rPr>
                <w:rFonts w:ascii="Arial" w:hAnsi="Arial" w:cs="Arial"/>
                <w:sz w:val="18"/>
                <w:szCs w:val="18"/>
                <w:lang w:val="en-US" w:eastAsia="en-AU"/>
              </w:rPr>
            </w:pPr>
          </w:p>
        </w:tc>
        <w:tc>
          <w:tcPr>
            <w:tcW w:w="950" w:type="pct"/>
            <w:shd w:val="clear" w:color="auto" w:fill="FFFFFF" w:themeFill="background1"/>
            <w:vAlign w:val="center"/>
          </w:tcPr>
          <w:p w14:paraId="05799EA7" w14:textId="77777777" w:rsidR="00197E90" w:rsidRPr="00F915D5" w:rsidRDefault="00197E90" w:rsidP="00387187">
            <w:pPr>
              <w:spacing w:after="0" w:line="240" w:lineRule="auto"/>
              <w:jc w:val="right"/>
              <w:rPr>
                <w:rFonts w:ascii="Arial" w:hAnsi="Arial" w:cs="Arial"/>
                <w:sz w:val="18"/>
                <w:szCs w:val="18"/>
                <w:lang w:val="en-US" w:eastAsia="en-AU"/>
              </w:rPr>
            </w:pPr>
          </w:p>
        </w:tc>
      </w:tr>
      <w:tr w:rsidR="00F915D5" w:rsidRPr="00F915D5" w14:paraId="0A6200CE" w14:textId="77777777" w:rsidTr="00F915D5">
        <w:trPr>
          <w:trHeight w:hRule="exact" w:val="340"/>
        </w:trPr>
        <w:tc>
          <w:tcPr>
            <w:tcW w:w="1391" w:type="pct"/>
            <w:shd w:val="clear" w:color="auto" w:fill="FFFFFF" w:themeFill="background1"/>
            <w:vAlign w:val="center"/>
          </w:tcPr>
          <w:p w14:paraId="1857DA9F" w14:textId="77777777" w:rsidR="00F915D5" w:rsidRPr="00F915D5" w:rsidRDefault="00F915D5" w:rsidP="00387187">
            <w:pPr>
              <w:spacing w:after="0" w:line="240" w:lineRule="auto"/>
              <w:rPr>
                <w:rFonts w:ascii="Arial" w:hAnsi="Arial" w:cs="Arial"/>
                <w:b/>
                <w:sz w:val="18"/>
                <w:szCs w:val="18"/>
                <w:lang w:val="en-US" w:eastAsia="en-AU"/>
              </w:rPr>
            </w:pPr>
            <w:r w:rsidRPr="00F915D5">
              <w:rPr>
                <w:rFonts w:ascii="Arial" w:hAnsi="Arial" w:cs="Arial"/>
                <w:b/>
                <w:sz w:val="18"/>
                <w:szCs w:val="18"/>
                <w:lang w:val="en-US" w:eastAsia="en-AU"/>
              </w:rPr>
              <w:t>Total Funding Required</w:t>
            </w:r>
          </w:p>
        </w:tc>
        <w:tc>
          <w:tcPr>
            <w:tcW w:w="873" w:type="pct"/>
            <w:shd w:val="clear" w:color="auto" w:fill="FFFFFF" w:themeFill="background1"/>
            <w:vAlign w:val="center"/>
          </w:tcPr>
          <w:p w14:paraId="7D6AC513" w14:textId="68211EB3" w:rsidR="00F915D5" w:rsidRPr="00F915D5" w:rsidRDefault="00F915D5" w:rsidP="00387187">
            <w:pPr>
              <w:spacing w:after="0" w:line="240" w:lineRule="auto"/>
              <w:jc w:val="right"/>
              <w:rPr>
                <w:rFonts w:ascii="Arial" w:hAnsi="Arial" w:cs="Arial"/>
                <w:b/>
                <w:sz w:val="18"/>
                <w:szCs w:val="18"/>
                <w:lang w:val="en-US" w:eastAsia="en-AU"/>
              </w:rPr>
            </w:pPr>
          </w:p>
        </w:tc>
        <w:tc>
          <w:tcPr>
            <w:tcW w:w="901" w:type="pct"/>
            <w:shd w:val="clear" w:color="auto" w:fill="FFFFFF" w:themeFill="background1"/>
            <w:vAlign w:val="center"/>
          </w:tcPr>
          <w:p w14:paraId="04175667" w14:textId="56B13A94" w:rsidR="00F915D5" w:rsidRPr="00F915D5" w:rsidRDefault="00F915D5" w:rsidP="00387187">
            <w:pPr>
              <w:spacing w:after="0" w:line="240" w:lineRule="auto"/>
              <w:jc w:val="right"/>
              <w:rPr>
                <w:rFonts w:ascii="Arial" w:hAnsi="Arial" w:cs="Arial"/>
                <w:b/>
                <w:sz w:val="18"/>
                <w:szCs w:val="18"/>
                <w:lang w:val="en-US" w:eastAsia="en-AU"/>
              </w:rPr>
            </w:pPr>
          </w:p>
        </w:tc>
        <w:tc>
          <w:tcPr>
            <w:tcW w:w="885" w:type="pct"/>
            <w:shd w:val="clear" w:color="auto" w:fill="FFFFFF" w:themeFill="background1"/>
            <w:vAlign w:val="center"/>
          </w:tcPr>
          <w:p w14:paraId="0E5A617F" w14:textId="75C6622C" w:rsidR="00F915D5" w:rsidRPr="00F915D5" w:rsidRDefault="00F915D5" w:rsidP="00387187">
            <w:pPr>
              <w:spacing w:after="0" w:line="240" w:lineRule="auto"/>
              <w:jc w:val="right"/>
              <w:rPr>
                <w:rFonts w:ascii="Arial" w:hAnsi="Arial" w:cs="Arial"/>
                <w:b/>
                <w:sz w:val="18"/>
                <w:szCs w:val="18"/>
                <w:lang w:val="en-US" w:eastAsia="en-AU"/>
              </w:rPr>
            </w:pPr>
          </w:p>
        </w:tc>
        <w:tc>
          <w:tcPr>
            <w:tcW w:w="950" w:type="pct"/>
            <w:shd w:val="clear" w:color="auto" w:fill="FFFFFF" w:themeFill="background1"/>
            <w:vAlign w:val="center"/>
          </w:tcPr>
          <w:p w14:paraId="3C5B01D4" w14:textId="6BE2C5AD" w:rsidR="00F915D5" w:rsidRPr="00F915D5" w:rsidRDefault="00F915D5" w:rsidP="00387187">
            <w:pPr>
              <w:spacing w:after="0" w:line="240" w:lineRule="auto"/>
              <w:jc w:val="right"/>
              <w:rPr>
                <w:rFonts w:ascii="Arial" w:hAnsi="Arial" w:cs="Arial"/>
                <w:b/>
                <w:sz w:val="18"/>
                <w:szCs w:val="18"/>
                <w:lang w:val="en-US" w:eastAsia="en-AU"/>
              </w:rPr>
            </w:pPr>
          </w:p>
        </w:tc>
      </w:tr>
      <w:tr w:rsidR="00F915D5" w:rsidRPr="00F915D5" w14:paraId="55B9D4EB" w14:textId="77777777" w:rsidTr="00F915D5">
        <w:trPr>
          <w:trHeight w:hRule="exact" w:val="340"/>
        </w:trPr>
        <w:tc>
          <w:tcPr>
            <w:tcW w:w="1391" w:type="pct"/>
            <w:shd w:val="clear" w:color="auto" w:fill="FFFFFF" w:themeFill="background1"/>
            <w:vAlign w:val="center"/>
          </w:tcPr>
          <w:p w14:paraId="6CC589B1" w14:textId="77777777" w:rsidR="00F915D5" w:rsidRPr="00F915D5" w:rsidRDefault="00F915D5" w:rsidP="00387187">
            <w:pPr>
              <w:spacing w:after="0" w:line="240" w:lineRule="auto"/>
              <w:rPr>
                <w:rFonts w:ascii="Arial" w:hAnsi="Arial" w:cs="Arial"/>
                <w:b/>
                <w:sz w:val="18"/>
                <w:szCs w:val="18"/>
                <w:lang w:val="en-US" w:eastAsia="en-AU"/>
              </w:rPr>
            </w:pPr>
            <w:r w:rsidRPr="00F915D5">
              <w:rPr>
                <w:rFonts w:ascii="Arial" w:hAnsi="Arial" w:cs="Arial"/>
                <w:b/>
                <w:sz w:val="18"/>
                <w:szCs w:val="18"/>
                <w:lang w:val="en-US" w:eastAsia="en-AU"/>
              </w:rPr>
              <w:t>Nominated Cover</w:t>
            </w:r>
          </w:p>
        </w:tc>
        <w:tc>
          <w:tcPr>
            <w:tcW w:w="873" w:type="pct"/>
            <w:shd w:val="clear" w:color="auto" w:fill="FFFFFF" w:themeFill="background1"/>
            <w:vAlign w:val="center"/>
          </w:tcPr>
          <w:p w14:paraId="7140479B" w14:textId="4040C855" w:rsidR="00F915D5" w:rsidRPr="00F915D5" w:rsidRDefault="00F915D5" w:rsidP="00387187">
            <w:pPr>
              <w:spacing w:after="0" w:line="240" w:lineRule="auto"/>
              <w:jc w:val="right"/>
              <w:rPr>
                <w:rFonts w:ascii="Arial" w:hAnsi="Arial" w:cs="Arial"/>
                <w:b/>
                <w:sz w:val="18"/>
                <w:szCs w:val="18"/>
                <w:lang w:val="en-US" w:eastAsia="en-AU"/>
              </w:rPr>
            </w:pPr>
          </w:p>
        </w:tc>
        <w:tc>
          <w:tcPr>
            <w:tcW w:w="901" w:type="pct"/>
            <w:shd w:val="clear" w:color="auto" w:fill="FFFFFF" w:themeFill="background1"/>
            <w:vAlign w:val="center"/>
          </w:tcPr>
          <w:p w14:paraId="4A07EC56" w14:textId="79DA216A" w:rsidR="00F915D5" w:rsidRPr="00F915D5" w:rsidRDefault="00F915D5" w:rsidP="00387187">
            <w:pPr>
              <w:spacing w:after="0" w:line="240" w:lineRule="auto"/>
              <w:jc w:val="right"/>
              <w:rPr>
                <w:rFonts w:ascii="Arial" w:hAnsi="Arial" w:cs="Arial"/>
                <w:b/>
                <w:sz w:val="18"/>
                <w:szCs w:val="18"/>
                <w:lang w:val="en-US" w:eastAsia="en-AU"/>
              </w:rPr>
            </w:pPr>
          </w:p>
        </w:tc>
        <w:tc>
          <w:tcPr>
            <w:tcW w:w="885" w:type="pct"/>
            <w:shd w:val="clear" w:color="auto" w:fill="FFFFFF" w:themeFill="background1"/>
            <w:vAlign w:val="center"/>
          </w:tcPr>
          <w:p w14:paraId="2D026FCB" w14:textId="74123723" w:rsidR="00F915D5" w:rsidRPr="00F915D5" w:rsidRDefault="00F915D5" w:rsidP="00387187">
            <w:pPr>
              <w:spacing w:after="0" w:line="240" w:lineRule="auto"/>
              <w:jc w:val="right"/>
              <w:rPr>
                <w:rFonts w:ascii="Arial" w:hAnsi="Arial" w:cs="Arial"/>
                <w:b/>
                <w:sz w:val="18"/>
                <w:szCs w:val="18"/>
                <w:lang w:val="en-US" w:eastAsia="en-AU"/>
              </w:rPr>
            </w:pPr>
          </w:p>
        </w:tc>
        <w:tc>
          <w:tcPr>
            <w:tcW w:w="950" w:type="pct"/>
            <w:shd w:val="clear" w:color="auto" w:fill="FFFFFF" w:themeFill="background1"/>
            <w:vAlign w:val="center"/>
          </w:tcPr>
          <w:p w14:paraId="51877C56" w14:textId="59A3982F" w:rsidR="00F915D5" w:rsidRPr="00F915D5" w:rsidRDefault="00F915D5" w:rsidP="00387187">
            <w:pPr>
              <w:spacing w:after="0" w:line="240" w:lineRule="auto"/>
              <w:jc w:val="right"/>
              <w:rPr>
                <w:rFonts w:ascii="Arial" w:hAnsi="Arial" w:cs="Arial"/>
                <w:b/>
                <w:sz w:val="18"/>
                <w:szCs w:val="18"/>
                <w:lang w:val="en-US" w:eastAsia="en-AU"/>
              </w:rPr>
            </w:pPr>
          </w:p>
        </w:tc>
      </w:tr>
    </w:tbl>
    <w:p w14:paraId="3EE962C2" w14:textId="77777777" w:rsidR="00F915D5" w:rsidRDefault="00F915D5">
      <w:pPr>
        <w:rPr>
          <w:rFonts w:ascii="Arial" w:hAnsi="Arial" w:cs="Arial"/>
          <w:sz w:val="20"/>
          <w:szCs w:val="20"/>
        </w:rPr>
      </w:pPr>
      <w:r>
        <w:rPr>
          <w:rFonts w:ascii="Arial" w:hAnsi="Arial" w:cs="Arial"/>
          <w:sz w:val="20"/>
          <w:szCs w:val="20"/>
        </w:rPr>
        <w:br w:type="page"/>
      </w:r>
    </w:p>
    <w:p w14:paraId="3F1D5A83" w14:textId="10524338" w:rsidR="00172398" w:rsidRDefault="009B479E" w:rsidP="00962B5D">
      <w:pPr>
        <w:widowControl w:val="0"/>
        <w:spacing w:after="0" w:line="312" w:lineRule="auto"/>
        <w:rPr>
          <w:rFonts w:ascii="Arial" w:hAnsi="Arial" w:cs="Arial"/>
          <w:sz w:val="20"/>
          <w:szCs w:val="20"/>
        </w:rPr>
      </w:pPr>
      <w:r>
        <w:rPr>
          <w:rFonts w:ascii="Arial" w:hAnsi="Arial" w:cs="Arial"/>
          <w:sz w:val="20"/>
          <w:szCs w:val="20"/>
        </w:rPr>
        <w:lastRenderedPageBreak/>
        <w:t>If the client nominated cover differs from the ‘total cover required’ as determined by the risk needs analysis, an explanation is required below:</w:t>
      </w:r>
    </w:p>
    <w:p w14:paraId="404713D8" w14:textId="77777777" w:rsidR="009B479E" w:rsidRDefault="009B479E" w:rsidP="00962B5D">
      <w:pPr>
        <w:widowControl w:val="0"/>
        <w:spacing w:after="0" w:line="312" w:lineRule="auto"/>
        <w:rPr>
          <w:rFonts w:ascii="Arial" w:hAnsi="Arial" w:cs="Arial"/>
          <w:sz w:val="20"/>
          <w:szCs w:val="20"/>
        </w:rPr>
      </w:pPr>
    </w:p>
    <w:tbl>
      <w:tblPr>
        <w:tblStyle w:val="TableGrid"/>
        <w:tblW w:w="0" w:type="auto"/>
        <w:tblLook w:val="04A0" w:firstRow="1" w:lastRow="0" w:firstColumn="1" w:lastColumn="0" w:noHBand="0" w:noVBand="1"/>
      </w:tblPr>
      <w:tblGrid>
        <w:gridCol w:w="9628"/>
      </w:tblGrid>
      <w:tr w:rsidR="009B479E" w14:paraId="4F5D1D2B" w14:textId="77777777" w:rsidTr="009B479E">
        <w:trPr>
          <w:trHeight w:val="7883"/>
        </w:trPr>
        <w:tc>
          <w:tcPr>
            <w:tcW w:w="9628" w:type="dxa"/>
          </w:tcPr>
          <w:p w14:paraId="1C42F27B" w14:textId="77777777" w:rsidR="009B479E" w:rsidRDefault="009B479E" w:rsidP="00962B5D">
            <w:pPr>
              <w:widowControl w:val="0"/>
              <w:spacing w:line="312" w:lineRule="auto"/>
              <w:rPr>
                <w:rFonts w:ascii="Arial" w:hAnsi="Arial" w:cs="Arial"/>
                <w:sz w:val="20"/>
                <w:szCs w:val="20"/>
              </w:rPr>
            </w:pPr>
          </w:p>
        </w:tc>
      </w:tr>
    </w:tbl>
    <w:p w14:paraId="4FCA5E70" w14:textId="77777777" w:rsidR="009B479E" w:rsidRDefault="009B479E" w:rsidP="00962B5D">
      <w:pPr>
        <w:widowControl w:val="0"/>
        <w:spacing w:after="0" w:line="312" w:lineRule="auto"/>
        <w:rPr>
          <w:rFonts w:ascii="Arial" w:hAnsi="Arial" w:cs="Arial"/>
          <w:sz w:val="20"/>
          <w:szCs w:val="20"/>
        </w:rPr>
      </w:pPr>
    </w:p>
    <w:p w14:paraId="020E9BB1" w14:textId="77777777" w:rsidR="009B479E" w:rsidRDefault="009B479E" w:rsidP="00962B5D">
      <w:pPr>
        <w:widowControl w:val="0"/>
        <w:spacing w:after="0" w:line="312" w:lineRule="auto"/>
        <w:rPr>
          <w:rFonts w:ascii="Arial" w:hAnsi="Arial" w:cs="Arial"/>
          <w:sz w:val="20"/>
          <w:szCs w:val="20"/>
        </w:rPr>
      </w:pPr>
    </w:p>
    <w:p w14:paraId="057792D2" w14:textId="77777777" w:rsidR="009B479E" w:rsidRDefault="009B479E" w:rsidP="00962B5D">
      <w:pPr>
        <w:widowControl w:val="0"/>
        <w:spacing w:after="0" w:line="312" w:lineRule="auto"/>
        <w:rPr>
          <w:rFonts w:ascii="Arial" w:hAnsi="Arial" w:cs="Arial"/>
          <w:sz w:val="20"/>
          <w:szCs w:val="20"/>
        </w:rPr>
      </w:pPr>
    </w:p>
    <w:p w14:paraId="57483AA3" w14:textId="77777777" w:rsidR="009B479E" w:rsidRPr="009B479E" w:rsidRDefault="009B479E" w:rsidP="00962B5D">
      <w:pPr>
        <w:widowControl w:val="0"/>
        <w:spacing w:after="0" w:line="312" w:lineRule="auto"/>
        <w:rPr>
          <w:rFonts w:ascii="Arial" w:hAnsi="Arial" w:cs="Arial"/>
          <w:sz w:val="20"/>
          <w:szCs w:val="20"/>
        </w:rPr>
      </w:pPr>
    </w:p>
    <w:p w14:paraId="24227FFE" w14:textId="77777777" w:rsidR="00962B5D" w:rsidRDefault="00962B5D" w:rsidP="00962B5D">
      <w:pPr>
        <w:spacing w:after="0" w:line="312" w:lineRule="auto"/>
        <w:rPr>
          <w:rFonts w:ascii="Arial" w:hAnsi="Arial" w:cs="Arial"/>
          <w:sz w:val="20"/>
          <w:szCs w:val="20"/>
        </w:rPr>
      </w:pPr>
    </w:p>
    <w:p w14:paraId="513C086B" w14:textId="77777777" w:rsidR="00274FB0" w:rsidRDefault="00274FB0">
      <w:pPr>
        <w:rPr>
          <w:rFonts w:ascii="Arial" w:hAnsi="Arial" w:cs="Arial"/>
          <w:b/>
          <w:color w:val="00C6D7"/>
          <w:sz w:val="36"/>
          <w:szCs w:val="60"/>
        </w:rPr>
      </w:pPr>
      <w:r>
        <w:br w:type="page"/>
      </w:r>
    </w:p>
    <w:p w14:paraId="7967457D" w14:textId="6634F6AD" w:rsidR="00274FB0" w:rsidRDefault="00274FB0" w:rsidP="00274FB0">
      <w:pPr>
        <w:spacing w:after="0"/>
        <w:rPr>
          <w:rFonts w:ascii="Arial" w:hAnsi="Arial" w:cs="Arial"/>
          <w:sz w:val="20"/>
          <w:szCs w:val="20"/>
        </w:rPr>
      </w:pPr>
      <w:r w:rsidRPr="00274FB0">
        <w:rPr>
          <w:rFonts w:ascii="Arial" w:hAnsi="Arial" w:cs="Arial"/>
          <w:sz w:val="20"/>
          <w:szCs w:val="20"/>
        </w:rPr>
        <w:lastRenderedPageBreak/>
        <w:t xml:space="preserve">The next section of this document requires you to provide medical and health information which is collected in regard to providing you with insurance products and services that you may require. </w:t>
      </w:r>
      <w:r>
        <w:rPr>
          <w:rFonts w:ascii="Arial" w:hAnsi="Arial" w:cs="Arial"/>
          <w:sz w:val="20"/>
          <w:szCs w:val="20"/>
        </w:rPr>
        <w:t xml:space="preserve"> </w:t>
      </w:r>
      <w:r w:rsidRPr="00274FB0">
        <w:rPr>
          <w:rFonts w:ascii="Arial" w:hAnsi="Arial" w:cs="Arial"/>
          <w:sz w:val="20"/>
          <w:szCs w:val="20"/>
        </w:rPr>
        <w:t>In the Client Acknowledgement section of this document you will be asked to sign to acknowledge your consent for the collection of this information.</w:t>
      </w:r>
    </w:p>
    <w:p w14:paraId="36E3A571" w14:textId="77777777" w:rsidR="00274FB0" w:rsidRPr="00274FB0" w:rsidRDefault="00274FB0" w:rsidP="00274FB0">
      <w:pPr>
        <w:spacing w:after="0"/>
        <w:rPr>
          <w:rFonts w:ascii="Arial" w:hAnsi="Arial" w:cs="Arial"/>
          <w:sz w:val="20"/>
          <w:szCs w:val="20"/>
        </w:rPr>
      </w:pPr>
    </w:p>
    <w:p w14:paraId="09E1CE90" w14:textId="77777777" w:rsidR="00274FB0" w:rsidRDefault="00274FB0" w:rsidP="00274FB0">
      <w:pPr>
        <w:pStyle w:val="Affinia1"/>
      </w:pPr>
      <w:r w:rsidRPr="00274FB0">
        <w:t>Additional Underwriting Details</w:t>
      </w:r>
    </w:p>
    <w:p w14:paraId="36BE316C"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Please provide details of any health issues that may affect your current or future advice and insurance recommendation.</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bottom w:w="57" w:type="dxa"/>
        </w:tblCellMar>
        <w:tblLook w:val="0160" w:firstRow="1" w:lastRow="1" w:firstColumn="0" w:lastColumn="1" w:noHBand="0" w:noVBand="0"/>
      </w:tblPr>
      <w:tblGrid>
        <w:gridCol w:w="4678"/>
        <w:gridCol w:w="2410"/>
        <w:gridCol w:w="2410"/>
      </w:tblGrid>
      <w:tr w:rsidR="00274FB0" w:rsidRPr="00274FB0" w14:paraId="2663514A" w14:textId="77777777" w:rsidTr="00274FB0">
        <w:trPr>
          <w:trHeight w:hRule="exact" w:val="340"/>
        </w:trPr>
        <w:tc>
          <w:tcPr>
            <w:tcW w:w="4678" w:type="dxa"/>
            <w:tcBorders>
              <w:top w:val="single" w:sz="4" w:space="0" w:color="808080"/>
              <w:left w:val="single" w:sz="4" w:space="0" w:color="808080"/>
              <w:bottom w:val="single" w:sz="4" w:space="0" w:color="808080"/>
              <w:right w:val="single" w:sz="4" w:space="0" w:color="FFFFFF"/>
            </w:tcBorders>
            <w:shd w:val="clear" w:color="auto" w:fill="000000" w:themeFill="text1"/>
          </w:tcPr>
          <w:p w14:paraId="397ABE2C" w14:textId="77777777" w:rsidR="00274FB0" w:rsidRPr="00274FB0" w:rsidRDefault="00274FB0" w:rsidP="00274FB0">
            <w:pPr>
              <w:spacing w:after="0"/>
              <w:rPr>
                <w:rFonts w:ascii="Arial" w:hAnsi="Arial" w:cs="Arial"/>
                <w:b/>
                <w:color w:val="FFFFFF"/>
                <w:sz w:val="20"/>
                <w:szCs w:val="20"/>
              </w:rPr>
            </w:pPr>
          </w:p>
        </w:tc>
        <w:tc>
          <w:tcPr>
            <w:tcW w:w="2410" w:type="dxa"/>
            <w:tcBorders>
              <w:top w:val="single" w:sz="4" w:space="0" w:color="808080"/>
              <w:left w:val="single" w:sz="4" w:space="0" w:color="FFFFFF"/>
              <w:bottom w:val="single" w:sz="4" w:space="0" w:color="808080"/>
              <w:right w:val="single" w:sz="4" w:space="0" w:color="FFFFFF"/>
            </w:tcBorders>
            <w:shd w:val="clear" w:color="auto" w:fill="000000" w:themeFill="text1"/>
            <w:vAlign w:val="center"/>
            <w:hideMark/>
          </w:tcPr>
          <w:p w14:paraId="34DE71D5" w14:textId="0B68050F" w:rsidR="00274FB0" w:rsidRPr="00274FB0" w:rsidRDefault="00F915D5" w:rsidP="00274FB0">
            <w:pPr>
              <w:spacing w:after="0"/>
              <w:jc w:val="center"/>
              <w:rPr>
                <w:rFonts w:ascii="Arial" w:hAnsi="Arial" w:cs="Arial"/>
                <w:b/>
                <w:color w:val="FFFFFF"/>
                <w:sz w:val="20"/>
                <w:szCs w:val="20"/>
                <w:lang w:val="en-GB"/>
              </w:rPr>
            </w:pPr>
            <w:r>
              <w:rPr>
                <w:rFonts w:ascii="Arial" w:hAnsi="Arial" w:cs="Arial"/>
                <w:b/>
                <w:color w:val="FFFFFF"/>
                <w:sz w:val="20"/>
                <w:szCs w:val="20"/>
                <w:lang w:val="en-GB"/>
              </w:rPr>
              <w:t>Principal 1</w:t>
            </w:r>
          </w:p>
        </w:tc>
        <w:tc>
          <w:tcPr>
            <w:tcW w:w="2410" w:type="dxa"/>
            <w:tcBorders>
              <w:top w:val="single" w:sz="4" w:space="0" w:color="808080"/>
              <w:left w:val="single" w:sz="4" w:space="0" w:color="FFFFFF"/>
              <w:bottom w:val="single" w:sz="4" w:space="0" w:color="808080"/>
              <w:right w:val="single" w:sz="4" w:space="0" w:color="808080"/>
            </w:tcBorders>
            <w:shd w:val="clear" w:color="auto" w:fill="000000" w:themeFill="text1"/>
            <w:vAlign w:val="center"/>
            <w:hideMark/>
          </w:tcPr>
          <w:p w14:paraId="54C1B5AB" w14:textId="7FDE2D14" w:rsidR="00274FB0" w:rsidRPr="00274FB0" w:rsidRDefault="00F915D5" w:rsidP="00274FB0">
            <w:pPr>
              <w:spacing w:after="0"/>
              <w:jc w:val="center"/>
              <w:rPr>
                <w:rFonts w:ascii="Arial" w:hAnsi="Arial" w:cs="Arial"/>
                <w:b/>
                <w:color w:val="FFFFFF"/>
                <w:sz w:val="20"/>
                <w:szCs w:val="20"/>
                <w:lang w:val="en-GB"/>
              </w:rPr>
            </w:pPr>
            <w:r>
              <w:rPr>
                <w:rFonts w:ascii="Arial" w:hAnsi="Arial" w:cs="Arial"/>
                <w:b/>
                <w:color w:val="FFFFFF"/>
                <w:sz w:val="20"/>
                <w:szCs w:val="20"/>
                <w:lang w:val="en-GB"/>
              </w:rPr>
              <w:t>Principal 2</w:t>
            </w:r>
          </w:p>
        </w:tc>
      </w:tr>
      <w:tr w:rsidR="00274FB0" w:rsidRPr="00274FB0" w14:paraId="050B1F80" w14:textId="77777777" w:rsidTr="00274FB0">
        <w:trPr>
          <w:trHeight w:hRule="exact" w:val="34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4B325A80" w14:textId="77777777" w:rsidR="00274FB0" w:rsidRPr="00274FB0" w:rsidRDefault="00274FB0" w:rsidP="00274FB0">
            <w:pPr>
              <w:spacing w:after="0"/>
              <w:rPr>
                <w:rFonts w:ascii="Arial" w:hAnsi="Arial" w:cs="Arial"/>
                <w:sz w:val="20"/>
                <w:szCs w:val="20"/>
                <w:lang w:val="en-GB"/>
              </w:rPr>
            </w:pPr>
            <w:r w:rsidRPr="00274FB0">
              <w:rPr>
                <w:rFonts w:ascii="Arial" w:hAnsi="Arial" w:cs="Arial"/>
                <w:sz w:val="20"/>
                <w:szCs w:val="20"/>
                <w:lang w:val="en-GB"/>
              </w:rPr>
              <w:t>What is your current height?</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5C6B970" w14:textId="44DBC731" w:rsidR="00274FB0" w:rsidRPr="00274FB0" w:rsidRDefault="00274FB0" w:rsidP="00274FB0">
            <w:pPr>
              <w:spacing w:after="0"/>
              <w:jc w:val="right"/>
              <w:rPr>
                <w:rFonts w:ascii="Arial" w:hAnsi="Arial" w:cs="Arial"/>
                <w:sz w:val="20"/>
                <w:szCs w:val="20"/>
                <w:lang w:val="en-GB"/>
              </w:rPr>
            </w:pPr>
            <w:r w:rsidRPr="00274FB0">
              <w:rPr>
                <w:rFonts w:ascii="Arial" w:hAnsi="Arial" w:cs="Arial"/>
                <w:sz w:val="20"/>
                <w:szCs w:val="20"/>
                <w:lang w:val="en-GB"/>
              </w:rPr>
              <w:t>cm</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13C4EED5" w14:textId="3035435C" w:rsidR="00274FB0" w:rsidRPr="00274FB0" w:rsidRDefault="00274FB0" w:rsidP="00274FB0">
            <w:pPr>
              <w:spacing w:after="0"/>
              <w:jc w:val="right"/>
              <w:rPr>
                <w:rFonts w:ascii="Arial" w:hAnsi="Arial" w:cs="Arial"/>
                <w:sz w:val="20"/>
                <w:szCs w:val="20"/>
                <w:lang w:val="en-GB"/>
              </w:rPr>
            </w:pPr>
            <w:r w:rsidRPr="00274FB0">
              <w:rPr>
                <w:rFonts w:ascii="Arial" w:hAnsi="Arial" w:cs="Arial"/>
                <w:sz w:val="20"/>
                <w:szCs w:val="20"/>
                <w:lang w:val="en-GB"/>
              </w:rPr>
              <w:t>cm</w:t>
            </w:r>
          </w:p>
        </w:tc>
      </w:tr>
      <w:tr w:rsidR="00274FB0" w:rsidRPr="00274FB0" w14:paraId="71DBE8E3" w14:textId="77777777" w:rsidTr="00274FB0">
        <w:trPr>
          <w:trHeight w:hRule="exact" w:val="34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16C414DE" w14:textId="77777777" w:rsidR="00274FB0" w:rsidRPr="00274FB0" w:rsidRDefault="00274FB0" w:rsidP="00274FB0">
            <w:pPr>
              <w:spacing w:after="0"/>
              <w:rPr>
                <w:rFonts w:ascii="Arial" w:hAnsi="Arial" w:cs="Arial"/>
                <w:sz w:val="20"/>
                <w:szCs w:val="20"/>
                <w:lang w:val="en-GB"/>
              </w:rPr>
            </w:pPr>
            <w:r w:rsidRPr="00274FB0">
              <w:rPr>
                <w:rFonts w:ascii="Arial" w:hAnsi="Arial" w:cs="Arial"/>
                <w:sz w:val="20"/>
                <w:szCs w:val="20"/>
                <w:lang w:val="en-GB"/>
              </w:rPr>
              <w:t>What is your current weight?</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7B61584B" w14:textId="3E757F7D" w:rsidR="00274FB0" w:rsidRPr="00274FB0" w:rsidRDefault="00274FB0" w:rsidP="00274FB0">
            <w:pPr>
              <w:spacing w:after="0"/>
              <w:jc w:val="right"/>
              <w:rPr>
                <w:rFonts w:ascii="Arial" w:hAnsi="Arial" w:cs="Arial"/>
                <w:sz w:val="20"/>
                <w:szCs w:val="20"/>
                <w:lang w:val="en-GB"/>
              </w:rPr>
            </w:pPr>
            <w:r w:rsidRPr="00274FB0">
              <w:rPr>
                <w:rFonts w:ascii="Arial" w:hAnsi="Arial" w:cs="Arial"/>
                <w:sz w:val="20"/>
                <w:szCs w:val="20"/>
                <w:lang w:val="en-GB"/>
              </w:rPr>
              <w:t>kg</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08538AB" w14:textId="0EE3092C" w:rsidR="00274FB0" w:rsidRPr="00274FB0" w:rsidRDefault="00274FB0" w:rsidP="00274FB0">
            <w:pPr>
              <w:spacing w:after="0"/>
              <w:jc w:val="right"/>
              <w:rPr>
                <w:rFonts w:ascii="Arial" w:hAnsi="Arial" w:cs="Arial"/>
                <w:sz w:val="20"/>
                <w:szCs w:val="20"/>
                <w:lang w:val="en-GB"/>
              </w:rPr>
            </w:pPr>
            <w:r w:rsidRPr="00274FB0">
              <w:rPr>
                <w:rFonts w:ascii="Arial" w:hAnsi="Arial" w:cs="Arial"/>
                <w:sz w:val="20"/>
                <w:szCs w:val="20"/>
                <w:lang w:val="en-GB"/>
              </w:rPr>
              <w:t>kg</w:t>
            </w:r>
          </w:p>
        </w:tc>
      </w:tr>
      <w:tr w:rsidR="00274FB0" w:rsidRPr="00274FB0" w14:paraId="3C462172" w14:textId="77777777" w:rsidTr="00274FB0">
        <w:trPr>
          <w:trHeight w:hRule="exact" w:val="34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1C823478"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Do you smoke?  If yes, number per day.</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4A239791" w14:textId="58CC8BD0"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527A6373" w14:textId="158635D9" w:rsidR="00274FB0" w:rsidRPr="00274FB0" w:rsidRDefault="00274FB0" w:rsidP="00274FB0">
            <w:pPr>
              <w:spacing w:after="0"/>
              <w:rPr>
                <w:rFonts w:ascii="Arial" w:hAnsi="Arial" w:cs="Arial"/>
                <w:sz w:val="20"/>
                <w:szCs w:val="20"/>
              </w:rPr>
            </w:pPr>
          </w:p>
        </w:tc>
      </w:tr>
      <w:tr w:rsidR="00274FB0" w:rsidRPr="00274FB0" w14:paraId="6A020E45"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697DF71E"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Have you taken any substance in the last twelve months?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07E1889" w14:textId="76D049E4"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080030F" w14:textId="3A1C9D6E" w:rsidR="00274FB0" w:rsidRPr="00274FB0" w:rsidRDefault="00274FB0" w:rsidP="00274FB0">
            <w:pPr>
              <w:spacing w:after="0"/>
              <w:rPr>
                <w:rFonts w:ascii="Arial" w:hAnsi="Arial" w:cs="Arial"/>
                <w:sz w:val="20"/>
                <w:szCs w:val="20"/>
              </w:rPr>
            </w:pPr>
          </w:p>
        </w:tc>
      </w:tr>
      <w:tr w:rsidR="00274FB0" w:rsidRPr="00274FB0" w14:paraId="6A906F75"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6BEA5344"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Have you been treated for any medical conditions in the last two years?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7894E9E" w14:textId="02A1ED6A"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999C111" w14:textId="2FAFB43A" w:rsidR="00274FB0" w:rsidRPr="00274FB0" w:rsidRDefault="00274FB0" w:rsidP="00274FB0">
            <w:pPr>
              <w:spacing w:after="0"/>
              <w:rPr>
                <w:rFonts w:ascii="Arial" w:hAnsi="Arial" w:cs="Arial"/>
                <w:sz w:val="20"/>
                <w:szCs w:val="20"/>
              </w:rPr>
            </w:pPr>
          </w:p>
        </w:tc>
      </w:tr>
      <w:tr w:rsidR="00274FB0" w:rsidRPr="00274FB0" w14:paraId="458A4DA8"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4210C3E1"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Have you taken any medication on a regular basis in the last two year?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837698E" w14:textId="23B1E102"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0D925C2" w14:textId="191DB4E8" w:rsidR="00274FB0" w:rsidRPr="00274FB0" w:rsidRDefault="00274FB0" w:rsidP="00274FB0">
            <w:pPr>
              <w:spacing w:after="0"/>
              <w:rPr>
                <w:rFonts w:ascii="Arial" w:hAnsi="Arial" w:cs="Arial"/>
                <w:sz w:val="20"/>
                <w:szCs w:val="20"/>
              </w:rPr>
            </w:pPr>
          </w:p>
        </w:tc>
      </w:tr>
      <w:tr w:rsidR="00274FB0" w:rsidRPr="00274FB0" w14:paraId="132640B6"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65D1F920"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Are you currently suffering from any anxiety/stress related issues?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434F2B53" w14:textId="1629BED7"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4F3DDBCE" w14:textId="7A11C118" w:rsidR="00274FB0" w:rsidRPr="00274FB0" w:rsidRDefault="00274FB0" w:rsidP="00274FB0">
            <w:pPr>
              <w:spacing w:after="0"/>
              <w:rPr>
                <w:rFonts w:ascii="Arial" w:hAnsi="Arial" w:cs="Arial"/>
                <w:sz w:val="20"/>
                <w:szCs w:val="20"/>
              </w:rPr>
            </w:pPr>
          </w:p>
        </w:tc>
      </w:tr>
      <w:tr w:rsidR="00274FB0" w:rsidRPr="00274FB0" w14:paraId="451D30B2"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3D8D358C"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Is there a history of any particular illness in your immediate family (mum, dad, brothers and sisters only) such as cancer, diabetes, heart conditions or genetic disorders?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6D4C14DF" w14:textId="21B2D829"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AC9A720" w14:textId="5A8B0104" w:rsidR="00274FB0" w:rsidRPr="00274FB0" w:rsidRDefault="00274FB0" w:rsidP="00274FB0">
            <w:pPr>
              <w:spacing w:after="0"/>
              <w:rPr>
                <w:rFonts w:ascii="Arial" w:hAnsi="Arial" w:cs="Arial"/>
                <w:sz w:val="20"/>
                <w:szCs w:val="20"/>
              </w:rPr>
            </w:pPr>
          </w:p>
        </w:tc>
      </w:tr>
      <w:tr w:rsidR="00274FB0" w:rsidRPr="00274FB0" w14:paraId="509E2C65"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0BE1EDBD" w14:textId="77777777" w:rsidR="00274FB0" w:rsidRPr="00274FB0" w:rsidRDefault="00274FB0" w:rsidP="00274FB0">
            <w:pPr>
              <w:spacing w:after="0"/>
              <w:rPr>
                <w:rFonts w:ascii="Arial" w:hAnsi="Arial" w:cs="Arial"/>
                <w:sz w:val="20"/>
                <w:szCs w:val="20"/>
                <w:lang w:val="en-GB"/>
              </w:rPr>
            </w:pPr>
            <w:r w:rsidRPr="00274FB0">
              <w:rPr>
                <w:rFonts w:ascii="Arial" w:hAnsi="Arial" w:cs="Arial"/>
                <w:sz w:val="20"/>
                <w:szCs w:val="20"/>
                <w:lang w:val="en-GB"/>
              </w:rPr>
              <w:t>When your last doctor’s visit and what was this in relation to?</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756A33AA" w14:textId="68D7E547" w:rsidR="00274FB0" w:rsidRPr="00274FB0" w:rsidRDefault="00274FB0" w:rsidP="00274FB0">
            <w:pPr>
              <w:spacing w:after="0"/>
              <w:rPr>
                <w:rFonts w:ascii="Arial" w:hAnsi="Arial" w:cs="Arial"/>
                <w:sz w:val="20"/>
                <w:szCs w:val="20"/>
                <w:lang w:val="en-GB"/>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64CEFF5" w14:textId="651B7156" w:rsidR="00274FB0" w:rsidRPr="00274FB0" w:rsidRDefault="00274FB0" w:rsidP="00274FB0">
            <w:pPr>
              <w:spacing w:after="0"/>
              <w:rPr>
                <w:rFonts w:ascii="Arial" w:hAnsi="Arial" w:cs="Arial"/>
                <w:sz w:val="20"/>
                <w:szCs w:val="20"/>
                <w:lang w:val="en-GB"/>
              </w:rPr>
            </w:pPr>
          </w:p>
        </w:tc>
      </w:tr>
      <w:tr w:rsidR="00274FB0" w:rsidRPr="00274FB0" w14:paraId="29E12CFD"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5F1A06D7" w14:textId="77777777" w:rsidR="00274FB0" w:rsidRPr="00274FB0" w:rsidRDefault="00274FB0" w:rsidP="00274FB0">
            <w:pPr>
              <w:spacing w:after="0"/>
              <w:rPr>
                <w:rFonts w:ascii="Arial" w:hAnsi="Arial" w:cs="Arial"/>
                <w:sz w:val="20"/>
                <w:szCs w:val="20"/>
                <w:lang w:val="en-GB"/>
              </w:rPr>
            </w:pPr>
            <w:r w:rsidRPr="00274FB0">
              <w:rPr>
                <w:rFonts w:ascii="Arial" w:hAnsi="Arial" w:cs="Arial"/>
                <w:sz w:val="20"/>
                <w:szCs w:val="20"/>
                <w:lang w:val="en-GB"/>
              </w:rPr>
              <w:t>Have you ever had an insurance application declined or modified in any way?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4855261" w14:textId="03F6DEAD" w:rsidR="00274FB0" w:rsidRPr="00274FB0" w:rsidRDefault="00274FB0" w:rsidP="00274FB0">
            <w:pPr>
              <w:spacing w:after="0"/>
              <w:rPr>
                <w:rFonts w:ascii="Arial" w:hAnsi="Arial" w:cs="Arial"/>
                <w:sz w:val="20"/>
                <w:szCs w:val="20"/>
                <w:lang w:val="en-GB"/>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9B618C6" w14:textId="3D83CA5B" w:rsidR="00274FB0" w:rsidRPr="00274FB0" w:rsidRDefault="00274FB0" w:rsidP="00274FB0">
            <w:pPr>
              <w:spacing w:after="0"/>
              <w:rPr>
                <w:rFonts w:ascii="Arial" w:hAnsi="Arial" w:cs="Arial"/>
                <w:sz w:val="20"/>
                <w:szCs w:val="20"/>
                <w:lang w:val="en-GB"/>
              </w:rPr>
            </w:pPr>
          </w:p>
        </w:tc>
      </w:tr>
      <w:tr w:rsidR="00274FB0" w:rsidRPr="00274FB0" w14:paraId="37758CE0"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3E879D35" w14:textId="77777777" w:rsidR="00274FB0" w:rsidRPr="00274FB0" w:rsidRDefault="00274FB0" w:rsidP="00274FB0">
            <w:pPr>
              <w:spacing w:after="0"/>
              <w:rPr>
                <w:rFonts w:ascii="Arial" w:hAnsi="Arial" w:cs="Arial"/>
                <w:sz w:val="20"/>
                <w:szCs w:val="20"/>
                <w:lang w:val="en-GB"/>
              </w:rPr>
            </w:pPr>
            <w:r w:rsidRPr="00274FB0">
              <w:rPr>
                <w:rFonts w:ascii="Arial" w:hAnsi="Arial" w:cs="Arial"/>
                <w:sz w:val="20"/>
                <w:szCs w:val="20"/>
              </w:rPr>
              <w:t>Do you currently participate in, or intend to participate in, any sports or hazardous activities (e.g. sky diving, motor racing, rock-climbing, football)?</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73A6D60A" w14:textId="36001FCA" w:rsidR="00274FB0" w:rsidRPr="00274FB0" w:rsidRDefault="00274FB0" w:rsidP="00274FB0">
            <w:pPr>
              <w:spacing w:after="0"/>
              <w:rPr>
                <w:rFonts w:ascii="Arial" w:hAnsi="Arial" w:cs="Arial"/>
                <w:sz w:val="20"/>
                <w:szCs w:val="20"/>
                <w:lang w:val="en-GB"/>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626E2B07" w14:textId="30C94F9E" w:rsidR="00274FB0" w:rsidRPr="00274FB0" w:rsidRDefault="00274FB0" w:rsidP="00274FB0">
            <w:pPr>
              <w:spacing w:after="0"/>
              <w:rPr>
                <w:rFonts w:ascii="Arial" w:hAnsi="Arial" w:cs="Arial"/>
                <w:sz w:val="20"/>
                <w:szCs w:val="20"/>
                <w:lang w:val="en-GB"/>
              </w:rPr>
            </w:pPr>
          </w:p>
        </w:tc>
      </w:tr>
    </w:tbl>
    <w:p w14:paraId="33AA4558" w14:textId="0F01A1A5" w:rsidR="00F915D5" w:rsidRDefault="00F915D5" w:rsidP="00274FB0">
      <w:pPr>
        <w:spacing w:after="0"/>
        <w:rPr>
          <w:rFonts w:ascii="Arial" w:hAnsi="Arial" w:cs="Arial"/>
          <w:color w:val="231F20"/>
          <w:sz w:val="20"/>
          <w:szCs w:val="20"/>
        </w:rPr>
      </w:pPr>
    </w:p>
    <w:p w14:paraId="4CA2FB6E" w14:textId="77777777" w:rsidR="00F915D5" w:rsidRDefault="00F915D5">
      <w:pPr>
        <w:rPr>
          <w:rFonts w:ascii="Arial" w:hAnsi="Arial" w:cs="Arial"/>
          <w:color w:val="231F20"/>
          <w:sz w:val="20"/>
          <w:szCs w:val="20"/>
        </w:rPr>
      </w:pPr>
      <w:r>
        <w:rPr>
          <w:rFonts w:ascii="Arial" w:hAnsi="Arial" w:cs="Arial"/>
          <w:color w:val="231F20"/>
          <w:sz w:val="20"/>
          <w:szCs w:val="20"/>
        </w:rPr>
        <w:br w:type="page"/>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bottom w:w="57" w:type="dxa"/>
        </w:tblCellMar>
        <w:tblLook w:val="0160" w:firstRow="1" w:lastRow="1" w:firstColumn="0" w:lastColumn="1" w:noHBand="0" w:noVBand="0"/>
      </w:tblPr>
      <w:tblGrid>
        <w:gridCol w:w="4678"/>
        <w:gridCol w:w="2410"/>
        <w:gridCol w:w="2410"/>
      </w:tblGrid>
      <w:tr w:rsidR="00F915D5" w:rsidRPr="00274FB0" w14:paraId="1DA9E411" w14:textId="77777777" w:rsidTr="00387187">
        <w:trPr>
          <w:trHeight w:hRule="exact" w:val="340"/>
        </w:trPr>
        <w:tc>
          <w:tcPr>
            <w:tcW w:w="4678" w:type="dxa"/>
            <w:tcBorders>
              <w:top w:val="single" w:sz="4" w:space="0" w:color="808080"/>
              <w:left w:val="single" w:sz="4" w:space="0" w:color="808080"/>
              <w:bottom w:val="single" w:sz="4" w:space="0" w:color="808080"/>
              <w:right w:val="single" w:sz="4" w:space="0" w:color="FFFFFF"/>
            </w:tcBorders>
            <w:shd w:val="clear" w:color="auto" w:fill="000000" w:themeFill="text1"/>
          </w:tcPr>
          <w:p w14:paraId="23947631" w14:textId="77777777" w:rsidR="00F915D5" w:rsidRPr="00274FB0" w:rsidRDefault="00F915D5" w:rsidP="00387187">
            <w:pPr>
              <w:spacing w:after="0"/>
              <w:rPr>
                <w:rFonts w:ascii="Arial" w:hAnsi="Arial" w:cs="Arial"/>
                <w:b/>
                <w:color w:val="FFFFFF"/>
                <w:sz w:val="20"/>
                <w:szCs w:val="20"/>
              </w:rPr>
            </w:pPr>
          </w:p>
        </w:tc>
        <w:tc>
          <w:tcPr>
            <w:tcW w:w="2410" w:type="dxa"/>
            <w:tcBorders>
              <w:top w:val="single" w:sz="4" w:space="0" w:color="808080"/>
              <w:left w:val="single" w:sz="4" w:space="0" w:color="FFFFFF"/>
              <w:bottom w:val="single" w:sz="4" w:space="0" w:color="808080"/>
              <w:right w:val="single" w:sz="4" w:space="0" w:color="FFFFFF"/>
            </w:tcBorders>
            <w:shd w:val="clear" w:color="auto" w:fill="000000" w:themeFill="text1"/>
            <w:vAlign w:val="center"/>
            <w:hideMark/>
          </w:tcPr>
          <w:p w14:paraId="1186F75E" w14:textId="2A2C1FC9" w:rsidR="00F915D5" w:rsidRPr="00274FB0" w:rsidRDefault="00F915D5" w:rsidP="00387187">
            <w:pPr>
              <w:spacing w:after="0"/>
              <w:jc w:val="center"/>
              <w:rPr>
                <w:rFonts w:ascii="Arial" w:hAnsi="Arial" w:cs="Arial"/>
                <w:b/>
                <w:color w:val="FFFFFF"/>
                <w:sz w:val="20"/>
                <w:szCs w:val="20"/>
                <w:lang w:val="en-GB"/>
              </w:rPr>
            </w:pPr>
            <w:r>
              <w:rPr>
                <w:rFonts w:ascii="Arial" w:hAnsi="Arial" w:cs="Arial"/>
                <w:b/>
                <w:color w:val="FFFFFF"/>
                <w:sz w:val="20"/>
                <w:szCs w:val="20"/>
                <w:lang w:val="en-GB"/>
              </w:rPr>
              <w:t>Key Person 1</w:t>
            </w:r>
          </w:p>
        </w:tc>
        <w:tc>
          <w:tcPr>
            <w:tcW w:w="2410" w:type="dxa"/>
            <w:tcBorders>
              <w:top w:val="single" w:sz="4" w:space="0" w:color="808080"/>
              <w:left w:val="single" w:sz="4" w:space="0" w:color="FFFFFF"/>
              <w:bottom w:val="single" w:sz="4" w:space="0" w:color="808080"/>
              <w:right w:val="single" w:sz="4" w:space="0" w:color="808080"/>
            </w:tcBorders>
            <w:shd w:val="clear" w:color="auto" w:fill="000000" w:themeFill="text1"/>
            <w:vAlign w:val="center"/>
            <w:hideMark/>
          </w:tcPr>
          <w:p w14:paraId="01CC8228" w14:textId="501E5A5B" w:rsidR="00F915D5" w:rsidRPr="00274FB0" w:rsidRDefault="00F915D5" w:rsidP="00387187">
            <w:pPr>
              <w:spacing w:after="0"/>
              <w:jc w:val="center"/>
              <w:rPr>
                <w:rFonts w:ascii="Arial" w:hAnsi="Arial" w:cs="Arial"/>
                <w:b/>
                <w:color w:val="FFFFFF"/>
                <w:sz w:val="20"/>
                <w:szCs w:val="20"/>
                <w:lang w:val="en-GB"/>
              </w:rPr>
            </w:pPr>
            <w:r>
              <w:rPr>
                <w:rFonts w:ascii="Arial" w:hAnsi="Arial" w:cs="Arial"/>
                <w:b/>
                <w:color w:val="FFFFFF"/>
                <w:sz w:val="20"/>
                <w:szCs w:val="20"/>
                <w:lang w:val="en-GB"/>
              </w:rPr>
              <w:t>Key Person 2</w:t>
            </w:r>
          </w:p>
        </w:tc>
      </w:tr>
      <w:tr w:rsidR="00F915D5" w:rsidRPr="00274FB0" w14:paraId="671A99A6" w14:textId="77777777" w:rsidTr="00387187">
        <w:trPr>
          <w:trHeight w:hRule="exact" w:val="34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199F281D" w14:textId="77777777" w:rsidR="00F915D5" w:rsidRPr="00274FB0" w:rsidRDefault="00F915D5" w:rsidP="00387187">
            <w:pPr>
              <w:spacing w:after="0"/>
              <w:rPr>
                <w:rFonts w:ascii="Arial" w:hAnsi="Arial" w:cs="Arial"/>
                <w:sz w:val="20"/>
                <w:szCs w:val="20"/>
                <w:lang w:val="en-GB"/>
              </w:rPr>
            </w:pPr>
            <w:r w:rsidRPr="00274FB0">
              <w:rPr>
                <w:rFonts w:ascii="Arial" w:hAnsi="Arial" w:cs="Arial"/>
                <w:sz w:val="20"/>
                <w:szCs w:val="20"/>
                <w:lang w:val="en-GB"/>
              </w:rPr>
              <w:t>What is your current height?</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09D2930A" w14:textId="77777777" w:rsidR="00F915D5" w:rsidRPr="00274FB0" w:rsidRDefault="00F915D5" w:rsidP="00387187">
            <w:pPr>
              <w:spacing w:after="0"/>
              <w:jc w:val="right"/>
              <w:rPr>
                <w:rFonts w:ascii="Arial" w:hAnsi="Arial" w:cs="Arial"/>
                <w:sz w:val="20"/>
                <w:szCs w:val="20"/>
                <w:lang w:val="en-GB"/>
              </w:rPr>
            </w:pPr>
            <w:r w:rsidRPr="00274FB0">
              <w:rPr>
                <w:rFonts w:ascii="Arial" w:hAnsi="Arial" w:cs="Arial"/>
                <w:sz w:val="20"/>
                <w:szCs w:val="20"/>
                <w:lang w:val="en-GB"/>
              </w:rPr>
              <w:t>cm</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E5FAA71" w14:textId="77777777" w:rsidR="00F915D5" w:rsidRPr="00274FB0" w:rsidRDefault="00F915D5" w:rsidP="00387187">
            <w:pPr>
              <w:spacing w:after="0"/>
              <w:jc w:val="right"/>
              <w:rPr>
                <w:rFonts w:ascii="Arial" w:hAnsi="Arial" w:cs="Arial"/>
                <w:sz w:val="20"/>
                <w:szCs w:val="20"/>
                <w:lang w:val="en-GB"/>
              </w:rPr>
            </w:pPr>
            <w:r w:rsidRPr="00274FB0">
              <w:rPr>
                <w:rFonts w:ascii="Arial" w:hAnsi="Arial" w:cs="Arial"/>
                <w:sz w:val="20"/>
                <w:szCs w:val="20"/>
                <w:lang w:val="en-GB"/>
              </w:rPr>
              <w:t>cm</w:t>
            </w:r>
          </w:p>
        </w:tc>
      </w:tr>
      <w:tr w:rsidR="00F915D5" w:rsidRPr="00274FB0" w14:paraId="43274189" w14:textId="77777777" w:rsidTr="00387187">
        <w:trPr>
          <w:trHeight w:hRule="exact" w:val="34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02856507" w14:textId="77777777" w:rsidR="00F915D5" w:rsidRPr="00274FB0" w:rsidRDefault="00F915D5" w:rsidP="00387187">
            <w:pPr>
              <w:spacing w:after="0"/>
              <w:rPr>
                <w:rFonts w:ascii="Arial" w:hAnsi="Arial" w:cs="Arial"/>
                <w:sz w:val="20"/>
                <w:szCs w:val="20"/>
                <w:lang w:val="en-GB"/>
              </w:rPr>
            </w:pPr>
            <w:r w:rsidRPr="00274FB0">
              <w:rPr>
                <w:rFonts w:ascii="Arial" w:hAnsi="Arial" w:cs="Arial"/>
                <w:sz w:val="20"/>
                <w:szCs w:val="20"/>
                <w:lang w:val="en-GB"/>
              </w:rPr>
              <w:t>What is your current weight?</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52816A59" w14:textId="77777777" w:rsidR="00F915D5" w:rsidRPr="00274FB0" w:rsidRDefault="00F915D5" w:rsidP="00387187">
            <w:pPr>
              <w:spacing w:after="0"/>
              <w:jc w:val="right"/>
              <w:rPr>
                <w:rFonts w:ascii="Arial" w:hAnsi="Arial" w:cs="Arial"/>
                <w:sz w:val="20"/>
                <w:szCs w:val="20"/>
                <w:lang w:val="en-GB"/>
              </w:rPr>
            </w:pPr>
            <w:r w:rsidRPr="00274FB0">
              <w:rPr>
                <w:rFonts w:ascii="Arial" w:hAnsi="Arial" w:cs="Arial"/>
                <w:sz w:val="20"/>
                <w:szCs w:val="20"/>
                <w:lang w:val="en-GB"/>
              </w:rPr>
              <w:t>kg</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49D9CA00" w14:textId="77777777" w:rsidR="00F915D5" w:rsidRPr="00274FB0" w:rsidRDefault="00F915D5" w:rsidP="00387187">
            <w:pPr>
              <w:spacing w:after="0"/>
              <w:jc w:val="right"/>
              <w:rPr>
                <w:rFonts w:ascii="Arial" w:hAnsi="Arial" w:cs="Arial"/>
                <w:sz w:val="20"/>
                <w:szCs w:val="20"/>
                <w:lang w:val="en-GB"/>
              </w:rPr>
            </w:pPr>
            <w:r w:rsidRPr="00274FB0">
              <w:rPr>
                <w:rFonts w:ascii="Arial" w:hAnsi="Arial" w:cs="Arial"/>
                <w:sz w:val="20"/>
                <w:szCs w:val="20"/>
                <w:lang w:val="en-GB"/>
              </w:rPr>
              <w:t>kg</w:t>
            </w:r>
          </w:p>
        </w:tc>
      </w:tr>
      <w:tr w:rsidR="00F915D5" w:rsidRPr="00274FB0" w14:paraId="428F9A45" w14:textId="77777777" w:rsidTr="00387187">
        <w:trPr>
          <w:trHeight w:hRule="exact" w:val="34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5409EEF3" w14:textId="77777777" w:rsidR="00F915D5" w:rsidRPr="00274FB0" w:rsidRDefault="00F915D5" w:rsidP="00387187">
            <w:pPr>
              <w:spacing w:after="0"/>
              <w:rPr>
                <w:rFonts w:ascii="Arial" w:hAnsi="Arial" w:cs="Arial"/>
                <w:sz w:val="20"/>
                <w:szCs w:val="20"/>
              </w:rPr>
            </w:pPr>
            <w:r w:rsidRPr="00274FB0">
              <w:rPr>
                <w:rFonts w:ascii="Arial" w:hAnsi="Arial" w:cs="Arial"/>
                <w:sz w:val="20"/>
                <w:szCs w:val="20"/>
              </w:rPr>
              <w:t>Do you smoke?  If yes, number per day.</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C20B360" w14:textId="77777777" w:rsidR="00F915D5" w:rsidRPr="00274FB0" w:rsidRDefault="00F915D5" w:rsidP="00387187">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D8E2E36" w14:textId="77777777" w:rsidR="00F915D5" w:rsidRPr="00274FB0" w:rsidRDefault="00F915D5" w:rsidP="00387187">
            <w:pPr>
              <w:spacing w:after="0"/>
              <w:rPr>
                <w:rFonts w:ascii="Arial" w:hAnsi="Arial" w:cs="Arial"/>
                <w:sz w:val="20"/>
                <w:szCs w:val="20"/>
              </w:rPr>
            </w:pPr>
          </w:p>
        </w:tc>
      </w:tr>
      <w:tr w:rsidR="00F915D5" w:rsidRPr="00274FB0" w14:paraId="56880746" w14:textId="77777777" w:rsidTr="00387187">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1A1E1BF1" w14:textId="77777777" w:rsidR="00F915D5" w:rsidRPr="00274FB0" w:rsidRDefault="00F915D5" w:rsidP="00387187">
            <w:pPr>
              <w:spacing w:after="0"/>
              <w:rPr>
                <w:rFonts w:ascii="Arial" w:hAnsi="Arial" w:cs="Arial"/>
                <w:sz w:val="20"/>
                <w:szCs w:val="20"/>
              </w:rPr>
            </w:pPr>
            <w:r w:rsidRPr="00274FB0">
              <w:rPr>
                <w:rFonts w:ascii="Arial" w:hAnsi="Arial" w:cs="Arial"/>
                <w:sz w:val="20"/>
                <w:szCs w:val="20"/>
              </w:rPr>
              <w:t>Have you taken any substance in the last twelve months?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0229BFC" w14:textId="77777777" w:rsidR="00F915D5" w:rsidRPr="00274FB0" w:rsidRDefault="00F915D5" w:rsidP="00387187">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AC6C533" w14:textId="77777777" w:rsidR="00F915D5" w:rsidRPr="00274FB0" w:rsidRDefault="00F915D5" w:rsidP="00387187">
            <w:pPr>
              <w:spacing w:after="0"/>
              <w:rPr>
                <w:rFonts w:ascii="Arial" w:hAnsi="Arial" w:cs="Arial"/>
                <w:sz w:val="20"/>
                <w:szCs w:val="20"/>
              </w:rPr>
            </w:pPr>
          </w:p>
        </w:tc>
      </w:tr>
      <w:tr w:rsidR="00F915D5" w:rsidRPr="00274FB0" w14:paraId="227CD097" w14:textId="77777777" w:rsidTr="00387187">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3B8BE8CA" w14:textId="77777777" w:rsidR="00F915D5" w:rsidRPr="00274FB0" w:rsidRDefault="00F915D5" w:rsidP="00387187">
            <w:pPr>
              <w:spacing w:after="0"/>
              <w:rPr>
                <w:rFonts w:ascii="Arial" w:hAnsi="Arial" w:cs="Arial"/>
                <w:sz w:val="20"/>
                <w:szCs w:val="20"/>
              </w:rPr>
            </w:pPr>
            <w:r w:rsidRPr="00274FB0">
              <w:rPr>
                <w:rFonts w:ascii="Arial" w:hAnsi="Arial" w:cs="Arial"/>
                <w:sz w:val="20"/>
                <w:szCs w:val="20"/>
              </w:rPr>
              <w:t>Have you been treated for any medical conditions in the last two years?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16E577E" w14:textId="77777777" w:rsidR="00F915D5" w:rsidRPr="00274FB0" w:rsidRDefault="00F915D5" w:rsidP="00387187">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11F228B" w14:textId="77777777" w:rsidR="00F915D5" w:rsidRPr="00274FB0" w:rsidRDefault="00F915D5" w:rsidP="00387187">
            <w:pPr>
              <w:spacing w:after="0"/>
              <w:rPr>
                <w:rFonts w:ascii="Arial" w:hAnsi="Arial" w:cs="Arial"/>
                <w:sz w:val="20"/>
                <w:szCs w:val="20"/>
              </w:rPr>
            </w:pPr>
          </w:p>
        </w:tc>
      </w:tr>
      <w:tr w:rsidR="00F915D5" w:rsidRPr="00274FB0" w14:paraId="14E1E712" w14:textId="77777777" w:rsidTr="00387187">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295B08A2" w14:textId="77777777" w:rsidR="00F915D5" w:rsidRPr="00274FB0" w:rsidRDefault="00F915D5" w:rsidP="00387187">
            <w:pPr>
              <w:spacing w:after="0"/>
              <w:rPr>
                <w:rFonts w:ascii="Arial" w:hAnsi="Arial" w:cs="Arial"/>
                <w:sz w:val="20"/>
                <w:szCs w:val="20"/>
              </w:rPr>
            </w:pPr>
            <w:r w:rsidRPr="00274FB0">
              <w:rPr>
                <w:rFonts w:ascii="Arial" w:hAnsi="Arial" w:cs="Arial"/>
                <w:sz w:val="20"/>
                <w:szCs w:val="20"/>
              </w:rPr>
              <w:t>Have you taken any medication on a regular basis in the last two year?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466FCE4" w14:textId="77777777" w:rsidR="00F915D5" w:rsidRPr="00274FB0" w:rsidRDefault="00F915D5" w:rsidP="00387187">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E008458" w14:textId="77777777" w:rsidR="00F915D5" w:rsidRPr="00274FB0" w:rsidRDefault="00F915D5" w:rsidP="00387187">
            <w:pPr>
              <w:spacing w:after="0"/>
              <w:rPr>
                <w:rFonts w:ascii="Arial" w:hAnsi="Arial" w:cs="Arial"/>
                <w:sz w:val="20"/>
                <w:szCs w:val="20"/>
              </w:rPr>
            </w:pPr>
          </w:p>
        </w:tc>
      </w:tr>
      <w:tr w:rsidR="00F915D5" w:rsidRPr="00274FB0" w14:paraId="47A4E924" w14:textId="77777777" w:rsidTr="00387187">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396A571F" w14:textId="77777777" w:rsidR="00F915D5" w:rsidRPr="00274FB0" w:rsidRDefault="00F915D5" w:rsidP="00387187">
            <w:pPr>
              <w:spacing w:after="0"/>
              <w:rPr>
                <w:rFonts w:ascii="Arial" w:hAnsi="Arial" w:cs="Arial"/>
                <w:sz w:val="20"/>
                <w:szCs w:val="20"/>
              </w:rPr>
            </w:pPr>
            <w:r w:rsidRPr="00274FB0">
              <w:rPr>
                <w:rFonts w:ascii="Arial" w:hAnsi="Arial" w:cs="Arial"/>
                <w:sz w:val="20"/>
                <w:szCs w:val="20"/>
              </w:rPr>
              <w:t>Are you currently suffering from any anxiety/stress related issues?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3F9D1D96" w14:textId="77777777" w:rsidR="00F915D5" w:rsidRPr="00274FB0" w:rsidRDefault="00F915D5" w:rsidP="00387187">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984D325" w14:textId="77777777" w:rsidR="00F915D5" w:rsidRPr="00274FB0" w:rsidRDefault="00F915D5" w:rsidP="00387187">
            <w:pPr>
              <w:spacing w:after="0"/>
              <w:rPr>
                <w:rFonts w:ascii="Arial" w:hAnsi="Arial" w:cs="Arial"/>
                <w:sz w:val="20"/>
                <w:szCs w:val="20"/>
              </w:rPr>
            </w:pPr>
          </w:p>
        </w:tc>
      </w:tr>
      <w:tr w:rsidR="00F915D5" w:rsidRPr="00274FB0" w14:paraId="4E59BD7F" w14:textId="77777777" w:rsidTr="00387187">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1C90D47C" w14:textId="77777777" w:rsidR="00F915D5" w:rsidRPr="00274FB0" w:rsidRDefault="00F915D5" w:rsidP="00387187">
            <w:pPr>
              <w:spacing w:after="0"/>
              <w:rPr>
                <w:rFonts w:ascii="Arial" w:hAnsi="Arial" w:cs="Arial"/>
                <w:sz w:val="20"/>
                <w:szCs w:val="20"/>
              </w:rPr>
            </w:pPr>
            <w:r w:rsidRPr="00274FB0">
              <w:rPr>
                <w:rFonts w:ascii="Arial" w:hAnsi="Arial" w:cs="Arial"/>
                <w:sz w:val="20"/>
                <w:szCs w:val="20"/>
              </w:rPr>
              <w:t>Is there a history of any particular illness in your immediate family (mum, dad, brothers and sisters only) such as cancer, diabetes, heart conditions or genetic disorders?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7B345AAE" w14:textId="77777777" w:rsidR="00F915D5" w:rsidRPr="00274FB0" w:rsidRDefault="00F915D5" w:rsidP="00387187">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287C9E9" w14:textId="77777777" w:rsidR="00F915D5" w:rsidRPr="00274FB0" w:rsidRDefault="00F915D5" w:rsidP="00387187">
            <w:pPr>
              <w:spacing w:after="0"/>
              <w:rPr>
                <w:rFonts w:ascii="Arial" w:hAnsi="Arial" w:cs="Arial"/>
                <w:sz w:val="20"/>
                <w:szCs w:val="20"/>
              </w:rPr>
            </w:pPr>
          </w:p>
        </w:tc>
      </w:tr>
      <w:tr w:rsidR="00F915D5" w:rsidRPr="00274FB0" w14:paraId="20AC15E5" w14:textId="77777777" w:rsidTr="00387187">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63C78069" w14:textId="77777777" w:rsidR="00F915D5" w:rsidRPr="00274FB0" w:rsidRDefault="00F915D5" w:rsidP="00387187">
            <w:pPr>
              <w:spacing w:after="0"/>
              <w:rPr>
                <w:rFonts w:ascii="Arial" w:hAnsi="Arial" w:cs="Arial"/>
                <w:sz w:val="20"/>
                <w:szCs w:val="20"/>
                <w:lang w:val="en-GB"/>
              </w:rPr>
            </w:pPr>
            <w:r w:rsidRPr="00274FB0">
              <w:rPr>
                <w:rFonts w:ascii="Arial" w:hAnsi="Arial" w:cs="Arial"/>
                <w:sz w:val="20"/>
                <w:szCs w:val="20"/>
                <w:lang w:val="en-GB"/>
              </w:rPr>
              <w:t>When your last doctor’s visit and what was this in relation to?</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77961CB9" w14:textId="77777777" w:rsidR="00F915D5" w:rsidRPr="00274FB0" w:rsidRDefault="00F915D5" w:rsidP="00387187">
            <w:pPr>
              <w:spacing w:after="0"/>
              <w:rPr>
                <w:rFonts w:ascii="Arial" w:hAnsi="Arial" w:cs="Arial"/>
                <w:sz w:val="20"/>
                <w:szCs w:val="20"/>
                <w:lang w:val="en-GB"/>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54D8EA94" w14:textId="77777777" w:rsidR="00F915D5" w:rsidRPr="00274FB0" w:rsidRDefault="00F915D5" w:rsidP="00387187">
            <w:pPr>
              <w:spacing w:after="0"/>
              <w:rPr>
                <w:rFonts w:ascii="Arial" w:hAnsi="Arial" w:cs="Arial"/>
                <w:sz w:val="20"/>
                <w:szCs w:val="20"/>
                <w:lang w:val="en-GB"/>
              </w:rPr>
            </w:pPr>
          </w:p>
        </w:tc>
      </w:tr>
      <w:tr w:rsidR="00F915D5" w:rsidRPr="00274FB0" w14:paraId="4C8F7BC1" w14:textId="77777777" w:rsidTr="00387187">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04D0BBC6" w14:textId="77777777" w:rsidR="00F915D5" w:rsidRPr="00274FB0" w:rsidRDefault="00F915D5" w:rsidP="00387187">
            <w:pPr>
              <w:spacing w:after="0"/>
              <w:rPr>
                <w:rFonts w:ascii="Arial" w:hAnsi="Arial" w:cs="Arial"/>
                <w:sz w:val="20"/>
                <w:szCs w:val="20"/>
                <w:lang w:val="en-GB"/>
              </w:rPr>
            </w:pPr>
            <w:r w:rsidRPr="00274FB0">
              <w:rPr>
                <w:rFonts w:ascii="Arial" w:hAnsi="Arial" w:cs="Arial"/>
                <w:sz w:val="20"/>
                <w:szCs w:val="20"/>
                <w:lang w:val="en-GB"/>
              </w:rPr>
              <w:t>Have you ever had an insurance application declined or modified in any way?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56C05CA4" w14:textId="77777777" w:rsidR="00F915D5" w:rsidRPr="00274FB0" w:rsidRDefault="00F915D5" w:rsidP="00387187">
            <w:pPr>
              <w:spacing w:after="0"/>
              <w:rPr>
                <w:rFonts w:ascii="Arial" w:hAnsi="Arial" w:cs="Arial"/>
                <w:sz w:val="20"/>
                <w:szCs w:val="20"/>
                <w:lang w:val="en-GB"/>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CAEE4E2" w14:textId="77777777" w:rsidR="00F915D5" w:rsidRPr="00274FB0" w:rsidRDefault="00F915D5" w:rsidP="00387187">
            <w:pPr>
              <w:spacing w:after="0"/>
              <w:rPr>
                <w:rFonts w:ascii="Arial" w:hAnsi="Arial" w:cs="Arial"/>
                <w:sz w:val="20"/>
                <w:szCs w:val="20"/>
                <w:lang w:val="en-GB"/>
              </w:rPr>
            </w:pPr>
          </w:p>
        </w:tc>
      </w:tr>
      <w:tr w:rsidR="00F915D5" w:rsidRPr="00274FB0" w14:paraId="59BDCDBF" w14:textId="77777777" w:rsidTr="00387187">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378B8A28" w14:textId="77777777" w:rsidR="00F915D5" w:rsidRPr="00274FB0" w:rsidRDefault="00F915D5" w:rsidP="00387187">
            <w:pPr>
              <w:spacing w:after="0"/>
              <w:rPr>
                <w:rFonts w:ascii="Arial" w:hAnsi="Arial" w:cs="Arial"/>
                <w:sz w:val="20"/>
                <w:szCs w:val="20"/>
                <w:lang w:val="en-GB"/>
              </w:rPr>
            </w:pPr>
            <w:r w:rsidRPr="00274FB0">
              <w:rPr>
                <w:rFonts w:ascii="Arial" w:hAnsi="Arial" w:cs="Arial"/>
                <w:sz w:val="20"/>
                <w:szCs w:val="20"/>
              </w:rPr>
              <w:t>Do you currently participate in, or intend to participate in, any sports or hazardous activities (e.g. sky diving, motor racing, rock-climbing, football)?</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7F4001B6" w14:textId="77777777" w:rsidR="00F915D5" w:rsidRPr="00274FB0" w:rsidRDefault="00F915D5" w:rsidP="00387187">
            <w:pPr>
              <w:spacing w:after="0"/>
              <w:rPr>
                <w:rFonts w:ascii="Arial" w:hAnsi="Arial" w:cs="Arial"/>
                <w:sz w:val="20"/>
                <w:szCs w:val="20"/>
                <w:lang w:val="en-GB"/>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558E9382" w14:textId="77777777" w:rsidR="00F915D5" w:rsidRPr="00274FB0" w:rsidRDefault="00F915D5" w:rsidP="00387187">
            <w:pPr>
              <w:spacing w:after="0"/>
              <w:rPr>
                <w:rFonts w:ascii="Arial" w:hAnsi="Arial" w:cs="Arial"/>
                <w:sz w:val="20"/>
                <w:szCs w:val="20"/>
                <w:lang w:val="en-GB"/>
              </w:rPr>
            </w:pPr>
          </w:p>
        </w:tc>
      </w:tr>
    </w:tbl>
    <w:p w14:paraId="02F869DB" w14:textId="77777777" w:rsidR="00274FB0" w:rsidRPr="00274FB0" w:rsidRDefault="00274FB0" w:rsidP="00274FB0">
      <w:pPr>
        <w:spacing w:after="0"/>
        <w:rPr>
          <w:rFonts w:ascii="Arial" w:hAnsi="Arial" w:cs="Arial"/>
          <w:color w:val="231F20"/>
          <w:sz w:val="20"/>
          <w:szCs w:val="20"/>
        </w:rPr>
      </w:pPr>
    </w:p>
    <w:p w14:paraId="2632FDE3"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Additional information.</w:t>
      </w:r>
    </w:p>
    <w:tbl>
      <w:tblPr>
        <w:tblW w:w="0" w:type="auto"/>
        <w:tblInd w:w="108" w:type="dxa"/>
        <w:tblBorders>
          <w:top w:val="single" w:sz="4" w:space="0" w:color="00C6D7"/>
          <w:left w:val="single" w:sz="4" w:space="0" w:color="00C6D7"/>
          <w:bottom w:val="single" w:sz="4" w:space="0" w:color="00C6D7"/>
          <w:right w:val="single" w:sz="4" w:space="0" w:color="00C6D7"/>
        </w:tblBorders>
        <w:tblCellMar>
          <w:top w:w="57" w:type="dxa"/>
          <w:bottom w:w="57" w:type="dxa"/>
        </w:tblCellMar>
        <w:tblLook w:val="04A0" w:firstRow="1" w:lastRow="0" w:firstColumn="1" w:lastColumn="0" w:noHBand="0" w:noVBand="1"/>
      </w:tblPr>
      <w:tblGrid>
        <w:gridCol w:w="9498"/>
      </w:tblGrid>
      <w:tr w:rsidR="00274FB0" w:rsidRPr="00274FB0" w14:paraId="5404C29B" w14:textId="77777777" w:rsidTr="00274FB0">
        <w:trPr>
          <w:trHeight w:val="2420"/>
        </w:trPr>
        <w:tc>
          <w:tcPr>
            <w:tcW w:w="9498" w:type="dxa"/>
            <w:tcBorders>
              <w:top w:val="single" w:sz="4" w:space="0" w:color="808080"/>
              <w:left w:val="single" w:sz="4" w:space="0" w:color="808080"/>
              <w:bottom w:val="single" w:sz="4" w:space="0" w:color="808080"/>
              <w:right w:val="single" w:sz="4" w:space="0" w:color="808080"/>
            </w:tcBorders>
            <w:shd w:val="clear" w:color="auto" w:fill="FFFFFF"/>
            <w:hideMark/>
          </w:tcPr>
          <w:p w14:paraId="0D42BACB" w14:textId="2335E8E9" w:rsidR="00274FB0" w:rsidRPr="00274FB0" w:rsidRDefault="00274FB0" w:rsidP="00274FB0">
            <w:pPr>
              <w:rPr>
                <w:rFonts w:ascii="Arial" w:hAnsi="Arial" w:cs="Arial"/>
                <w:noProof/>
                <w:sz w:val="20"/>
                <w:szCs w:val="20"/>
              </w:rPr>
            </w:pPr>
          </w:p>
        </w:tc>
      </w:tr>
    </w:tbl>
    <w:p w14:paraId="4E54938E" w14:textId="77777777" w:rsidR="00274FB0" w:rsidRDefault="00274FB0">
      <w:pPr>
        <w:rPr>
          <w:rFonts w:ascii="Arial" w:hAnsi="Arial" w:cs="Arial"/>
          <w:color w:val="231F20"/>
          <w:sz w:val="20"/>
          <w:szCs w:val="20"/>
          <w:lang w:val="en-GB"/>
        </w:rPr>
      </w:pPr>
      <w:r>
        <w:rPr>
          <w:rFonts w:ascii="Arial" w:hAnsi="Arial" w:cs="Arial"/>
          <w:color w:val="231F20"/>
          <w:sz w:val="20"/>
          <w:szCs w:val="20"/>
          <w:lang w:val="en-GB"/>
        </w:rPr>
        <w:br w:type="page"/>
      </w:r>
    </w:p>
    <w:p w14:paraId="1C376A99" w14:textId="77777777" w:rsidR="00387187" w:rsidRDefault="00387187" w:rsidP="00387187">
      <w:pPr>
        <w:pStyle w:val="Affinia1"/>
      </w:pPr>
      <w:r>
        <w:lastRenderedPageBreak/>
        <w:t>Authority to Collect Tax File Number</w:t>
      </w:r>
    </w:p>
    <w:p w14:paraId="1501277B" w14:textId="77777777" w:rsidR="00387187" w:rsidRDefault="00387187" w:rsidP="00387187">
      <w:pPr>
        <w:spacing w:after="0"/>
        <w:rPr>
          <w:rFonts w:ascii="Arial" w:hAnsi="Arial" w:cs="Arial"/>
          <w:sz w:val="20"/>
          <w:szCs w:val="20"/>
        </w:rPr>
      </w:pPr>
      <w:r w:rsidRPr="00387187">
        <w:rPr>
          <w:rFonts w:ascii="Arial" w:hAnsi="Arial" w:cs="Arial"/>
          <w:sz w:val="20"/>
          <w:szCs w:val="20"/>
        </w:rPr>
        <w:t xml:space="preserve">From time to time you may wish to transact into areas such as superannuation where it is necessary to provide your tax file number to the trustee of the superannuation fund.  To facilitate these types of transactions you can provide your tax file number below.  Please note that these details will not be provided to any unauthorised recipient.  You are not obligated to provide your tax file number and you can provide it directly to the authorised recipient such as a trustee of a superannuation fund when required. </w:t>
      </w:r>
    </w:p>
    <w:p w14:paraId="4FF04D80" w14:textId="77777777" w:rsidR="00387187" w:rsidRPr="00387187" w:rsidRDefault="00387187" w:rsidP="00387187">
      <w:pPr>
        <w:spacing w:after="0"/>
        <w:rPr>
          <w:rFonts w:ascii="Arial" w:hAnsi="Arial" w:cs="Arial"/>
          <w:sz w:val="20"/>
          <w:szCs w:val="20"/>
        </w:rPr>
      </w:pPr>
    </w:p>
    <w:p w14:paraId="6854607D" w14:textId="77777777" w:rsidR="00387187" w:rsidRPr="00387187" w:rsidRDefault="00387187" w:rsidP="00387187">
      <w:pPr>
        <w:spacing w:after="0"/>
        <w:rPr>
          <w:rFonts w:ascii="Arial" w:hAnsi="Arial" w:cs="Arial"/>
          <w:b/>
          <w:sz w:val="20"/>
          <w:szCs w:val="20"/>
        </w:rPr>
      </w:pPr>
      <w:r w:rsidRPr="00387187">
        <w:rPr>
          <w:rStyle w:val="a6"/>
          <w:rFonts w:ascii="Arial" w:hAnsi="Arial" w:cs="Arial"/>
          <w:b/>
          <w:sz w:val="20"/>
          <w:szCs w:val="20"/>
        </w:rPr>
        <w:t>What happens if I do not quote my Tax File Number?</w:t>
      </w:r>
    </w:p>
    <w:p w14:paraId="08068E34" w14:textId="77777777" w:rsidR="00387187" w:rsidRDefault="00387187" w:rsidP="00387187">
      <w:pPr>
        <w:spacing w:after="0"/>
        <w:rPr>
          <w:rStyle w:val="a6"/>
          <w:rFonts w:ascii="Arial" w:hAnsi="Arial" w:cs="Arial"/>
          <w:sz w:val="20"/>
          <w:szCs w:val="20"/>
        </w:rPr>
      </w:pPr>
      <w:r w:rsidRPr="00387187">
        <w:rPr>
          <w:rStyle w:val="a6"/>
          <w:rFonts w:ascii="Arial" w:hAnsi="Arial" w:cs="Arial"/>
          <w:sz w:val="20"/>
          <w:szCs w:val="20"/>
        </w:rPr>
        <w:t>You are not obligated to provide your Tax File Number (TFN). However, if you do not provide your TFN, your contributions into superannuation, which included premiums for risk only superannuation products may be taxed at the highest marginal rate plus Medicare levy, compared to the concessional tax rate of 15%.  Your cash benefit may also be taxed at the highest marginal rate plus Medicare levy.</w:t>
      </w:r>
    </w:p>
    <w:p w14:paraId="50DA0F33" w14:textId="77777777" w:rsidR="00387187" w:rsidRDefault="00387187" w:rsidP="00387187">
      <w:pPr>
        <w:spacing w:after="0"/>
        <w:rPr>
          <w:rStyle w:val="a6"/>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694"/>
        <w:gridCol w:w="3118"/>
        <w:gridCol w:w="1985"/>
        <w:gridCol w:w="1701"/>
      </w:tblGrid>
      <w:tr w:rsidR="00387187" w:rsidRPr="00387187" w14:paraId="172400CA" w14:textId="77777777" w:rsidTr="00387187">
        <w:tc>
          <w:tcPr>
            <w:tcW w:w="2694" w:type="dxa"/>
          </w:tcPr>
          <w:p w14:paraId="28BC4757" w14:textId="77777777" w:rsidR="00387187" w:rsidRPr="00387187" w:rsidRDefault="00387187" w:rsidP="00387187">
            <w:pPr>
              <w:pStyle w:val="Tablestyle"/>
              <w:ind w:left="34" w:hanging="34"/>
              <w:rPr>
                <w:color w:val="auto"/>
                <w:sz w:val="20"/>
                <w:szCs w:val="20"/>
                <w:lang w:val="en-GB"/>
              </w:rPr>
            </w:pPr>
            <w:r w:rsidRPr="00387187">
              <w:rPr>
                <w:color w:val="auto"/>
                <w:sz w:val="20"/>
                <w:szCs w:val="20"/>
                <w:lang w:val="en-GB"/>
              </w:rPr>
              <w:t>Client 1 name</w:t>
            </w:r>
          </w:p>
        </w:tc>
        <w:tc>
          <w:tcPr>
            <w:tcW w:w="3118" w:type="dxa"/>
            <w:shd w:val="clear" w:color="auto" w:fill="FFFFFF"/>
            <w:vAlign w:val="center"/>
          </w:tcPr>
          <w:p w14:paraId="5A09AD52" w14:textId="77777777" w:rsidR="00387187" w:rsidRPr="00387187" w:rsidRDefault="00387187" w:rsidP="00387187">
            <w:pPr>
              <w:pStyle w:val="Tablestyle"/>
              <w:rPr>
                <w:color w:val="auto"/>
                <w:sz w:val="20"/>
                <w:szCs w:val="20"/>
                <w:lang w:val="en-GB"/>
              </w:rPr>
            </w:pPr>
          </w:p>
        </w:tc>
        <w:tc>
          <w:tcPr>
            <w:tcW w:w="1985" w:type="dxa"/>
          </w:tcPr>
          <w:p w14:paraId="404AFF07" w14:textId="77777777" w:rsidR="00387187" w:rsidRPr="00387187" w:rsidRDefault="00387187" w:rsidP="00387187">
            <w:pPr>
              <w:pStyle w:val="Tablestyle"/>
              <w:rPr>
                <w:color w:val="auto"/>
                <w:sz w:val="20"/>
                <w:szCs w:val="20"/>
                <w:lang w:val="en-GB"/>
              </w:rPr>
            </w:pPr>
            <w:r w:rsidRPr="00387187">
              <w:rPr>
                <w:color w:val="auto"/>
                <w:sz w:val="20"/>
                <w:szCs w:val="20"/>
                <w:lang w:val="en-GB"/>
              </w:rPr>
              <w:t>Tax file number</w:t>
            </w:r>
          </w:p>
        </w:tc>
        <w:tc>
          <w:tcPr>
            <w:tcW w:w="1701" w:type="dxa"/>
            <w:shd w:val="clear" w:color="auto" w:fill="FFFFFF"/>
            <w:vAlign w:val="center"/>
          </w:tcPr>
          <w:p w14:paraId="18267A06" w14:textId="271742B1" w:rsidR="00387187" w:rsidRPr="00387187" w:rsidRDefault="00387187" w:rsidP="00387187">
            <w:pPr>
              <w:pStyle w:val="Tablestyle"/>
              <w:rPr>
                <w:color w:val="auto"/>
                <w:sz w:val="20"/>
                <w:szCs w:val="20"/>
                <w:lang w:val="en-GB"/>
              </w:rPr>
            </w:pPr>
          </w:p>
        </w:tc>
      </w:tr>
      <w:tr w:rsidR="00387187" w:rsidRPr="00387187" w14:paraId="3F823327" w14:textId="77777777" w:rsidTr="00387187">
        <w:tc>
          <w:tcPr>
            <w:tcW w:w="2694" w:type="dxa"/>
          </w:tcPr>
          <w:p w14:paraId="5B3EF93B" w14:textId="77777777" w:rsidR="00387187" w:rsidRPr="00387187" w:rsidRDefault="00387187" w:rsidP="00387187">
            <w:pPr>
              <w:pStyle w:val="Tablestyle"/>
              <w:ind w:left="34" w:hanging="34"/>
              <w:rPr>
                <w:color w:val="auto"/>
                <w:sz w:val="20"/>
                <w:szCs w:val="20"/>
                <w:lang w:val="en-GB"/>
              </w:rPr>
            </w:pPr>
            <w:r w:rsidRPr="00387187">
              <w:rPr>
                <w:color w:val="auto"/>
                <w:sz w:val="20"/>
                <w:szCs w:val="20"/>
                <w:lang w:val="en-GB"/>
              </w:rPr>
              <w:t>Client 2 name</w:t>
            </w:r>
          </w:p>
        </w:tc>
        <w:tc>
          <w:tcPr>
            <w:tcW w:w="3118" w:type="dxa"/>
            <w:shd w:val="clear" w:color="auto" w:fill="FFFFFF"/>
            <w:vAlign w:val="center"/>
          </w:tcPr>
          <w:p w14:paraId="19EC40F3" w14:textId="77777777" w:rsidR="00387187" w:rsidRPr="00387187" w:rsidRDefault="00387187" w:rsidP="00387187">
            <w:pPr>
              <w:pStyle w:val="Tablestyle"/>
              <w:rPr>
                <w:color w:val="auto"/>
                <w:sz w:val="20"/>
                <w:szCs w:val="20"/>
                <w:lang w:val="en-GB"/>
              </w:rPr>
            </w:pPr>
          </w:p>
        </w:tc>
        <w:tc>
          <w:tcPr>
            <w:tcW w:w="1985" w:type="dxa"/>
          </w:tcPr>
          <w:p w14:paraId="17846F10" w14:textId="77777777" w:rsidR="00387187" w:rsidRPr="00387187" w:rsidRDefault="00387187" w:rsidP="00387187">
            <w:pPr>
              <w:pStyle w:val="Tablestyle"/>
              <w:rPr>
                <w:color w:val="auto"/>
                <w:sz w:val="20"/>
                <w:szCs w:val="20"/>
                <w:lang w:val="en-GB"/>
              </w:rPr>
            </w:pPr>
            <w:r w:rsidRPr="00387187">
              <w:rPr>
                <w:color w:val="auto"/>
                <w:sz w:val="20"/>
                <w:szCs w:val="20"/>
                <w:lang w:val="en-GB"/>
              </w:rPr>
              <w:t>Tax file number</w:t>
            </w:r>
          </w:p>
        </w:tc>
        <w:tc>
          <w:tcPr>
            <w:tcW w:w="1701" w:type="dxa"/>
            <w:shd w:val="clear" w:color="auto" w:fill="FFFFFF"/>
            <w:vAlign w:val="center"/>
          </w:tcPr>
          <w:p w14:paraId="4EA588E9" w14:textId="42663760" w:rsidR="00387187" w:rsidRPr="00387187" w:rsidRDefault="00387187" w:rsidP="00387187">
            <w:pPr>
              <w:pStyle w:val="Tablestyle"/>
              <w:rPr>
                <w:color w:val="auto"/>
                <w:sz w:val="20"/>
                <w:szCs w:val="20"/>
                <w:lang w:val="en-GB"/>
              </w:rPr>
            </w:pPr>
          </w:p>
        </w:tc>
      </w:tr>
      <w:tr w:rsidR="00387187" w:rsidRPr="00387187" w14:paraId="6634DC11" w14:textId="77777777" w:rsidTr="00387187">
        <w:tc>
          <w:tcPr>
            <w:tcW w:w="2694" w:type="dxa"/>
            <w:shd w:val="clear" w:color="auto" w:fill="auto"/>
          </w:tcPr>
          <w:p w14:paraId="00F13736" w14:textId="2F6E93BF" w:rsidR="00387187" w:rsidRPr="00387187" w:rsidRDefault="00387187" w:rsidP="00387187">
            <w:pPr>
              <w:pStyle w:val="Tablestyle"/>
              <w:rPr>
                <w:color w:val="auto"/>
                <w:sz w:val="20"/>
                <w:szCs w:val="20"/>
                <w:lang w:val="en-GB"/>
              </w:rPr>
            </w:pPr>
            <w:r w:rsidRPr="00387187">
              <w:rPr>
                <w:color w:val="auto"/>
                <w:sz w:val="20"/>
                <w:szCs w:val="20"/>
                <w:lang w:val="en-GB"/>
              </w:rPr>
              <w:t>Financial Adviser Name</w:t>
            </w:r>
          </w:p>
        </w:tc>
        <w:tc>
          <w:tcPr>
            <w:tcW w:w="6804" w:type="dxa"/>
            <w:gridSpan w:val="3"/>
            <w:shd w:val="clear" w:color="auto" w:fill="FFFFFF"/>
          </w:tcPr>
          <w:p w14:paraId="40DFD681" w14:textId="14EB6F3D" w:rsidR="00387187" w:rsidRPr="00387187" w:rsidRDefault="00387187" w:rsidP="00387187">
            <w:pPr>
              <w:pStyle w:val="Tablestyle"/>
              <w:rPr>
                <w:color w:val="auto"/>
                <w:sz w:val="20"/>
                <w:szCs w:val="20"/>
              </w:rPr>
            </w:pPr>
          </w:p>
        </w:tc>
      </w:tr>
    </w:tbl>
    <w:p w14:paraId="73CA41F8" w14:textId="77777777" w:rsidR="00387187" w:rsidRDefault="00387187" w:rsidP="00387187">
      <w:pPr>
        <w:spacing w:after="0"/>
        <w:rPr>
          <w:rStyle w:val="a6"/>
          <w:rFonts w:ascii="Arial" w:hAnsi="Arial" w:cs="Arial"/>
          <w:sz w:val="20"/>
          <w:szCs w:val="20"/>
        </w:rPr>
      </w:pPr>
    </w:p>
    <w:p w14:paraId="3B69BD76" w14:textId="2B2BC9BB" w:rsidR="00387187" w:rsidRDefault="00387187" w:rsidP="00387187">
      <w:pPr>
        <w:spacing w:after="0"/>
        <w:rPr>
          <w:rStyle w:val="a6"/>
          <w:rFonts w:ascii="Arial" w:hAnsi="Arial" w:cs="Arial"/>
          <w:sz w:val="20"/>
          <w:szCs w:val="20"/>
        </w:rPr>
      </w:pPr>
      <w:r w:rsidRPr="00387187">
        <w:rPr>
          <w:rStyle w:val="a6"/>
          <w:rFonts w:ascii="Arial" w:hAnsi="Arial" w:cs="Arial"/>
          <w:sz w:val="20"/>
          <w:szCs w:val="20"/>
        </w:rPr>
        <w:t>I/We give permission for my/our Tax File Number (TFN) to be kept on file and be provided to financial institutions as necessary.</w:t>
      </w:r>
    </w:p>
    <w:p w14:paraId="629623FE" w14:textId="77777777" w:rsidR="00387187" w:rsidRDefault="00387187" w:rsidP="00387187">
      <w:pPr>
        <w:spacing w:after="0"/>
        <w:rPr>
          <w:rStyle w:val="a6"/>
          <w:rFonts w:ascii="Arial" w:hAnsi="Arial" w:cs="Arial"/>
          <w:sz w:val="20"/>
          <w:szCs w:val="20"/>
        </w:rPr>
      </w:pPr>
    </w:p>
    <w:tbl>
      <w:tblPr>
        <w:tblW w:w="0" w:type="auto"/>
        <w:tblInd w:w="108" w:type="dxa"/>
        <w:tblCellMar>
          <w:top w:w="57" w:type="dxa"/>
          <w:left w:w="57" w:type="dxa"/>
          <w:bottom w:w="57" w:type="dxa"/>
          <w:right w:w="57" w:type="dxa"/>
        </w:tblCellMar>
        <w:tblLook w:val="01E0" w:firstRow="1" w:lastRow="1" w:firstColumn="1" w:lastColumn="1" w:noHBand="0" w:noVBand="0"/>
      </w:tblPr>
      <w:tblGrid>
        <w:gridCol w:w="3213"/>
        <w:gridCol w:w="419"/>
        <w:gridCol w:w="3175"/>
        <w:gridCol w:w="461"/>
        <w:gridCol w:w="2098"/>
      </w:tblGrid>
      <w:tr w:rsidR="00387187" w:rsidRPr="00C759BA" w14:paraId="5DD42431" w14:textId="77777777" w:rsidTr="00387187">
        <w:trPr>
          <w:trHeight w:val="454"/>
        </w:trPr>
        <w:tc>
          <w:tcPr>
            <w:tcW w:w="3213"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2499F4BA" w14:textId="77777777" w:rsidR="00387187" w:rsidRPr="00C759BA" w:rsidRDefault="00387187" w:rsidP="00387187">
            <w:pPr>
              <w:pStyle w:val="Tablestyle"/>
              <w:rPr>
                <w:sz w:val="20"/>
                <w:szCs w:val="20"/>
                <w:lang w:val="en-GB"/>
              </w:rPr>
            </w:pPr>
          </w:p>
        </w:tc>
        <w:tc>
          <w:tcPr>
            <w:tcW w:w="419" w:type="dxa"/>
            <w:tcBorders>
              <w:top w:val="nil"/>
              <w:left w:val="single" w:sz="4" w:space="0" w:color="808080"/>
              <w:bottom w:val="nil"/>
              <w:right w:val="single" w:sz="4" w:space="0" w:color="808080"/>
            </w:tcBorders>
            <w:vAlign w:val="center"/>
          </w:tcPr>
          <w:p w14:paraId="414E3F83" w14:textId="77777777" w:rsidR="00387187" w:rsidRPr="00C759BA" w:rsidRDefault="00387187" w:rsidP="00387187">
            <w:pPr>
              <w:pStyle w:val="Tablestyle"/>
              <w:rPr>
                <w:sz w:val="20"/>
                <w:szCs w:val="20"/>
                <w:lang w:val="en-GB"/>
              </w:rPr>
            </w:pPr>
          </w:p>
        </w:tc>
        <w:tc>
          <w:tcPr>
            <w:tcW w:w="3175"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71E76A6A" w14:textId="77777777" w:rsidR="00387187" w:rsidRPr="00C759BA" w:rsidRDefault="00387187" w:rsidP="00387187">
            <w:pPr>
              <w:pStyle w:val="Tablestyle"/>
              <w:rPr>
                <w:sz w:val="20"/>
                <w:szCs w:val="20"/>
                <w:lang w:val="en-GB"/>
              </w:rPr>
            </w:pPr>
          </w:p>
        </w:tc>
        <w:tc>
          <w:tcPr>
            <w:tcW w:w="461" w:type="dxa"/>
            <w:tcBorders>
              <w:top w:val="nil"/>
              <w:left w:val="single" w:sz="4" w:space="0" w:color="808080"/>
              <w:bottom w:val="nil"/>
              <w:right w:val="single" w:sz="4" w:space="0" w:color="808080"/>
            </w:tcBorders>
            <w:vAlign w:val="center"/>
          </w:tcPr>
          <w:p w14:paraId="55EA5EF1" w14:textId="77777777" w:rsidR="00387187" w:rsidRPr="00C759BA" w:rsidRDefault="00387187" w:rsidP="00387187">
            <w:pPr>
              <w:pStyle w:val="Tablestyle"/>
              <w:rPr>
                <w:sz w:val="20"/>
                <w:szCs w:val="20"/>
                <w:lang w:val="en-GB"/>
              </w:rPr>
            </w:pPr>
          </w:p>
        </w:tc>
        <w:tc>
          <w:tcPr>
            <w:tcW w:w="2098"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1B4915C0" w14:textId="77777777" w:rsidR="00387187" w:rsidRPr="00C759BA" w:rsidRDefault="00387187" w:rsidP="00387187">
            <w:pPr>
              <w:pStyle w:val="Tablestyle"/>
              <w:rPr>
                <w:sz w:val="20"/>
                <w:szCs w:val="20"/>
                <w:lang w:val="en-GB"/>
              </w:rPr>
            </w:pPr>
          </w:p>
        </w:tc>
      </w:tr>
      <w:tr w:rsidR="00387187" w:rsidRPr="00C759BA" w14:paraId="74C28C73" w14:textId="77777777" w:rsidTr="00387187">
        <w:tc>
          <w:tcPr>
            <w:tcW w:w="3213" w:type="dxa"/>
            <w:tcBorders>
              <w:top w:val="single" w:sz="4" w:space="0" w:color="808080"/>
              <w:left w:val="nil"/>
              <w:bottom w:val="nil"/>
              <w:right w:val="nil"/>
            </w:tcBorders>
            <w:hideMark/>
          </w:tcPr>
          <w:p w14:paraId="2E7D438B" w14:textId="77777777" w:rsidR="00387187" w:rsidRPr="00C759BA" w:rsidRDefault="00387187" w:rsidP="00387187">
            <w:pPr>
              <w:spacing w:before="20" w:after="20" w:line="260" w:lineRule="atLeast"/>
              <w:ind w:left="-57"/>
              <w:rPr>
                <w:rFonts w:ascii="Arial" w:hAnsi="Arial" w:cs="Arial"/>
                <w:color w:val="231F20"/>
                <w:sz w:val="20"/>
                <w:szCs w:val="20"/>
                <w:lang w:val="en-GB"/>
              </w:rPr>
            </w:pPr>
            <w:r w:rsidRPr="00F915D5">
              <w:rPr>
                <w:rFonts w:ascii="Arial" w:hAnsi="Arial" w:cs="Arial"/>
                <w:sz w:val="20"/>
                <w:szCs w:val="20"/>
                <w:lang w:val="en-GB"/>
              </w:rPr>
              <w:t>Principal 1 Name</w:t>
            </w:r>
          </w:p>
        </w:tc>
        <w:tc>
          <w:tcPr>
            <w:tcW w:w="419" w:type="dxa"/>
          </w:tcPr>
          <w:p w14:paraId="1694F9E0" w14:textId="77777777" w:rsidR="00387187" w:rsidRPr="00C759BA" w:rsidRDefault="00387187" w:rsidP="00387187">
            <w:pPr>
              <w:spacing w:before="20" w:after="20" w:line="260" w:lineRule="atLeast"/>
              <w:ind w:left="-57"/>
              <w:rPr>
                <w:rFonts w:ascii="Arial" w:hAnsi="Arial" w:cs="Arial"/>
                <w:color w:val="231F20"/>
                <w:sz w:val="20"/>
                <w:szCs w:val="20"/>
                <w:lang w:val="en-GB"/>
              </w:rPr>
            </w:pPr>
          </w:p>
        </w:tc>
        <w:tc>
          <w:tcPr>
            <w:tcW w:w="3175" w:type="dxa"/>
            <w:tcBorders>
              <w:top w:val="single" w:sz="4" w:space="0" w:color="808080"/>
              <w:left w:val="nil"/>
              <w:bottom w:val="nil"/>
              <w:right w:val="nil"/>
            </w:tcBorders>
            <w:hideMark/>
          </w:tcPr>
          <w:p w14:paraId="6C42B9B3" w14:textId="77777777" w:rsidR="00387187" w:rsidRPr="00C759BA" w:rsidRDefault="00387187" w:rsidP="00387187">
            <w:pPr>
              <w:spacing w:before="20" w:after="20" w:line="260" w:lineRule="atLeast"/>
              <w:ind w:left="-57"/>
              <w:rPr>
                <w:rFonts w:ascii="Arial" w:hAnsi="Arial" w:cs="Arial"/>
                <w:color w:val="231F20"/>
                <w:sz w:val="20"/>
                <w:szCs w:val="20"/>
                <w:lang w:val="en-GB"/>
              </w:rPr>
            </w:pPr>
            <w:r w:rsidRPr="00F915D5">
              <w:rPr>
                <w:rFonts w:ascii="Arial" w:hAnsi="Arial" w:cs="Arial"/>
                <w:sz w:val="20"/>
                <w:szCs w:val="20"/>
                <w:lang w:val="en-GB"/>
              </w:rPr>
              <w:t xml:space="preserve">Principal 1 </w:t>
            </w:r>
            <w:r w:rsidRPr="00C759BA">
              <w:rPr>
                <w:rFonts w:ascii="Arial" w:hAnsi="Arial" w:cs="Arial"/>
                <w:sz w:val="20"/>
                <w:szCs w:val="20"/>
                <w:lang w:val="en-GB"/>
              </w:rPr>
              <w:t>Signature</w:t>
            </w:r>
          </w:p>
        </w:tc>
        <w:tc>
          <w:tcPr>
            <w:tcW w:w="461" w:type="dxa"/>
          </w:tcPr>
          <w:p w14:paraId="56DAF220" w14:textId="77777777" w:rsidR="00387187" w:rsidRPr="00C759BA" w:rsidRDefault="00387187" w:rsidP="00387187">
            <w:pPr>
              <w:spacing w:before="20" w:after="20" w:line="260" w:lineRule="atLeast"/>
              <w:ind w:left="-57"/>
              <w:rPr>
                <w:rFonts w:ascii="Arial" w:hAnsi="Arial" w:cs="Arial"/>
                <w:color w:val="231F20"/>
                <w:sz w:val="20"/>
                <w:szCs w:val="20"/>
                <w:lang w:val="en-GB"/>
              </w:rPr>
            </w:pPr>
          </w:p>
        </w:tc>
        <w:tc>
          <w:tcPr>
            <w:tcW w:w="2098" w:type="dxa"/>
            <w:tcBorders>
              <w:top w:val="single" w:sz="4" w:space="0" w:color="808080"/>
              <w:left w:val="nil"/>
              <w:bottom w:val="nil"/>
              <w:right w:val="nil"/>
            </w:tcBorders>
            <w:hideMark/>
          </w:tcPr>
          <w:p w14:paraId="28879742" w14:textId="77777777" w:rsidR="00387187" w:rsidRPr="00C759BA" w:rsidRDefault="00387187" w:rsidP="00387187">
            <w:pPr>
              <w:spacing w:before="20" w:after="20" w:line="260" w:lineRule="atLeast"/>
              <w:ind w:left="-57"/>
              <w:rPr>
                <w:rFonts w:ascii="Arial" w:hAnsi="Arial" w:cs="Arial"/>
                <w:color w:val="231F20"/>
                <w:sz w:val="20"/>
                <w:szCs w:val="20"/>
                <w:lang w:val="en-GB"/>
              </w:rPr>
            </w:pPr>
            <w:r w:rsidRPr="00C759BA">
              <w:rPr>
                <w:rFonts w:ascii="Arial" w:hAnsi="Arial" w:cs="Arial"/>
                <w:sz w:val="20"/>
                <w:szCs w:val="20"/>
                <w:lang w:val="en-GB"/>
              </w:rPr>
              <w:t>Date</w:t>
            </w:r>
          </w:p>
        </w:tc>
      </w:tr>
      <w:tr w:rsidR="00387187" w:rsidRPr="00C759BA" w14:paraId="51D3C28A" w14:textId="77777777" w:rsidTr="00387187">
        <w:trPr>
          <w:trHeight w:val="454"/>
        </w:trPr>
        <w:tc>
          <w:tcPr>
            <w:tcW w:w="3213"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669310EF" w14:textId="77777777" w:rsidR="00387187" w:rsidRPr="00C759BA" w:rsidRDefault="00387187" w:rsidP="00387187">
            <w:pPr>
              <w:pStyle w:val="Tablestyle"/>
              <w:rPr>
                <w:sz w:val="20"/>
                <w:szCs w:val="20"/>
                <w:lang w:val="en-GB"/>
              </w:rPr>
            </w:pPr>
          </w:p>
        </w:tc>
        <w:tc>
          <w:tcPr>
            <w:tcW w:w="419" w:type="dxa"/>
            <w:tcBorders>
              <w:top w:val="nil"/>
              <w:left w:val="single" w:sz="4" w:space="0" w:color="808080"/>
              <w:bottom w:val="nil"/>
              <w:right w:val="single" w:sz="4" w:space="0" w:color="808080"/>
            </w:tcBorders>
            <w:vAlign w:val="center"/>
          </w:tcPr>
          <w:p w14:paraId="32FD9617" w14:textId="77777777" w:rsidR="00387187" w:rsidRPr="00C759BA" w:rsidRDefault="00387187" w:rsidP="00387187">
            <w:pPr>
              <w:pStyle w:val="Tablestyle"/>
              <w:rPr>
                <w:sz w:val="20"/>
                <w:szCs w:val="20"/>
                <w:lang w:val="en-GB"/>
              </w:rPr>
            </w:pPr>
          </w:p>
        </w:tc>
        <w:tc>
          <w:tcPr>
            <w:tcW w:w="3175"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4573AE19" w14:textId="77777777" w:rsidR="00387187" w:rsidRPr="00C759BA" w:rsidRDefault="00387187" w:rsidP="00387187">
            <w:pPr>
              <w:pStyle w:val="Tablestyle"/>
              <w:rPr>
                <w:sz w:val="20"/>
                <w:szCs w:val="20"/>
                <w:lang w:val="en-GB"/>
              </w:rPr>
            </w:pPr>
          </w:p>
        </w:tc>
        <w:tc>
          <w:tcPr>
            <w:tcW w:w="461" w:type="dxa"/>
            <w:tcBorders>
              <w:top w:val="nil"/>
              <w:left w:val="single" w:sz="4" w:space="0" w:color="808080"/>
              <w:bottom w:val="nil"/>
              <w:right w:val="single" w:sz="4" w:space="0" w:color="808080"/>
            </w:tcBorders>
            <w:vAlign w:val="center"/>
          </w:tcPr>
          <w:p w14:paraId="01EAC256" w14:textId="77777777" w:rsidR="00387187" w:rsidRPr="00C759BA" w:rsidRDefault="00387187" w:rsidP="00387187">
            <w:pPr>
              <w:pStyle w:val="Tablestyle"/>
              <w:rPr>
                <w:sz w:val="20"/>
                <w:szCs w:val="20"/>
                <w:lang w:val="en-GB"/>
              </w:rPr>
            </w:pPr>
          </w:p>
        </w:tc>
        <w:tc>
          <w:tcPr>
            <w:tcW w:w="2098"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262E1B23" w14:textId="77777777" w:rsidR="00387187" w:rsidRPr="00C759BA" w:rsidRDefault="00387187" w:rsidP="00387187">
            <w:pPr>
              <w:pStyle w:val="Tablestyle"/>
              <w:rPr>
                <w:sz w:val="20"/>
                <w:szCs w:val="20"/>
                <w:lang w:val="en-GB"/>
              </w:rPr>
            </w:pPr>
          </w:p>
        </w:tc>
      </w:tr>
      <w:tr w:rsidR="00387187" w:rsidRPr="00C759BA" w14:paraId="1B057517" w14:textId="77777777" w:rsidTr="00387187">
        <w:tc>
          <w:tcPr>
            <w:tcW w:w="3213" w:type="dxa"/>
            <w:tcBorders>
              <w:top w:val="single" w:sz="4" w:space="0" w:color="808080"/>
              <w:left w:val="nil"/>
              <w:bottom w:val="nil"/>
              <w:right w:val="nil"/>
            </w:tcBorders>
            <w:hideMark/>
          </w:tcPr>
          <w:p w14:paraId="43DB1B26" w14:textId="77777777" w:rsidR="00387187" w:rsidRPr="00C759BA" w:rsidRDefault="00387187" w:rsidP="00387187">
            <w:pPr>
              <w:spacing w:before="20" w:after="20" w:line="260" w:lineRule="atLeast"/>
              <w:ind w:left="-57"/>
              <w:rPr>
                <w:rFonts w:ascii="Arial" w:hAnsi="Arial" w:cs="Arial"/>
                <w:color w:val="231F20"/>
                <w:sz w:val="20"/>
                <w:szCs w:val="20"/>
                <w:lang w:val="en-GB"/>
              </w:rPr>
            </w:pPr>
            <w:r w:rsidRPr="00F915D5">
              <w:rPr>
                <w:rFonts w:ascii="Arial" w:hAnsi="Arial" w:cs="Arial"/>
                <w:sz w:val="20"/>
                <w:szCs w:val="20"/>
                <w:lang w:val="en-GB"/>
              </w:rPr>
              <w:t>Principal 2 Name</w:t>
            </w:r>
          </w:p>
        </w:tc>
        <w:tc>
          <w:tcPr>
            <w:tcW w:w="419" w:type="dxa"/>
          </w:tcPr>
          <w:p w14:paraId="47AD53AD" w14:textId="77777777" w:rsidR="00387187" w:rsidRPr="00C759BA" w:rsidRDefault="00387187" w:rsidP="00387187">
            <w:pPr>
              <w:spacing w:before="20" w:after="20" w:line="260" w:lineRule="atLeast"/>
              <w:ind w:left="-57"/>
              <w:rPr>
                <w:rFonts w:ascii="Arial" w:hAnsi="Arial" w:cs="Arial"/>
                <w:color w:val="231F20"/>
                <w:sz w:val="20"/>
                <w:szCs w:val="20"/>
                <w:lang w:val="en-GB"/>
              </w:rPr>
            </w:pPr>
          </w:p>
        </w:tc>
        <w:tc>
          <w:tcPr>
            <w:tcW w:w="3175" w:type="dxa"/>
            <w:tcBorders>
              <w:top w:val="single" w:sz="4" w:space="0" w:color="808080"/>
              <w:left w:val="nil"/>
              <w:bottom w:val="nil"/>
              <w:right w:val="nil"/>
            </w:tcBorders>
            <w:hideMark/>
          </w:tcPr>
          <w:p w14:paraId="5F6FE9A4" w14:textId="77777777" w:rsidR="00387187" w:rsidRPr="00C759BA" w:rsidRDefault="00387187" w:rsidP="00387187">
            <w:pPr>
              <w:spacing w:before="20" w:after="20" w:line="260" w:lineRule="atLeast"/>
              <w:ind w:left="-57"/>
              <w:rPr>
                <w:rFonts w:ascii="Arial" w:hAnsi="Arial" w:cs="Arial"/>
                <w:color w:val="231F20"/>
                <w:sz w:val="20"/>
                <w:szCs w:val="20"/>
                <w:lang w:val="en-GB"/>
              </w:rPr>
            </w:pPr>
            <w:r>
              <w:rPr>
                <w:rFonts w:ascii="Arial" w:hAnsi="Arial" w:cs="Arial"/>
                <w:sz w:val="20"/>
                <w:szCs w:val="20"/>
                <w:lang w:val="en-GB"/>
              </w:rPr>
              <w:t xml:space="preserve">Principal 2 </w:t>
            </w:r>
            <w:r w:rsidRPr="00C759BA">
              <w:rPr>
                <w:rFonts w:ascii="Arial" w:hAnsi="Arial" w:cs="Arial"/>
                <w:sz w:val="20"/>
                <w:szCs w:val="20"/>
                <w:lang w:val="en-GB"/>
              </w:rPr>
              <w:t>Signature</w:t>
            </w:r>
          </w:p>
        </w:tc>
        <w:tc>
          <w:tcPr>
            <w:tcW w:w="461" w:type="dxa"/>
          </w:tcPr>
          <w:p w14:paraId="63631197" w14:textId="77777777" w:rsidR="00387187" w:rsidRPr="00C759BA" w:rsidRDefault="00387187" w:rsidP="00387187">
            <w:pPr>
              <w:spacing w:before="20" w:after="20" w:line="260" w:lineRule="atLeast"/>
              <w:ind w:left="-57"/>
              <w:rPr>
                <w:rFonts w:ascii="Arial" w:hAnsi="Arial" w:cs="Arial"/>
                <w:color w:val="231F20"/>
                <w:sz w:val="20"/>
                <w:szCs w:val="20"/>
                <w:lang w:val="en-GB"/>
              </w:rPr>
            </w:pPr>
          </w:p>
        </w:tc>
        <w:tc>
          <w:tcPr>
            <w:tcW w:w="2098" w:type="dxa"/>
            <w:tcBorders>
              <w:top w:val="single" w:sz="4" w:space="0" w:color="808080"/>
              <w:left w:val="nil"/>
              <w:bottom w:val="nil"/>
              <w:right w:val="nil"/>
            </w:tcBorders>
            <w:hideMark/>
          </w:tcPr>
          <w:p w14:paraId="6AA6C5F7" w14:textId="77777777" w:rsidR="00387187" w:rsidRPr="00C759BA" w:rsidRDefault="00387187" w:rsidP="00387187">
            <w:pPr>
              <w:spacing w:before="20" w:after="20" w:line="260" w:lineRule="atLeast"/>
              <w:ind w:left="-57"/>
              <w:rPr>
                <w:rFonts w:ascii="Arial" w:hAnsi="Arial" w:cs="Arial"/>
                <w:color w:val="231F20"/>
                <w:sz w:val="20"/>
                <w:szCs w:val="20"/>
                <w:lang w:val="en-GB"/>
              </w:rPr>
            </w:pPr>
            <w:r w:rsidRPr="00C759BA">
              <w:rPr>
                <w:rFonts w:ascii="Arial" w:hAnsi="Arial" w:cs="Arial"/>
                <w:sz w:val="20"/>
                <w:szCs w:val="20"/>
                <w:lang w:val="en-GB"/>
              </w:rPr>
              <w:t>Date</w:t>
            </w:r>
          </w:p>
        </w:tc>
      </w:tr>
    </w:tbl>
    <w:p w14:paraId="4C562FD0" w14:textId="77777777" w:rsidR="00387187" w:rsidRPr="00387187" w:rsidRDefault="00387187" w:rsidP="00387187">
      <w:pPr>
        <w:spacing w:after="0"/>
        <w:rPr>
          <w:rFonts w:ascii="Arial" w:hAnsi="Arial" w:cs="Arial"/>
          <w:sz w:val="20"/>
          <w:szCs w:val="20"/>
        </w:rPr>
      </w:pPr>
    </w:p>
    <w:p w14:paraId="05FB4544" w14:textId="77777777" w:rsidR="00387187" w:rsidRPr="00387187" w:rsidRDefault="00387187" w:rsidP="00387187">
      <w:pPr>
        <w:spacing w:before="120" w:after="120"/>
        <w:rPr>
          <w:rFonts w:ascii="Arial" w:hAnsi="Arial" w:cs="Arial"/>
          <w:sz w:val="20"/>
          <w:szCs w:val="20"/>
          <w:lang w:val="en-GB"/>
        </w:rPr>
      </w:pPr>
      <w:r w:rsidRPr="00387187">
        <w:rPr>
          <w:rFonts w:ascii="Arial" w:hAnsi="Arial" w:cs="Arial"/>
          <w:sz w:val="20"/>
          <w:szCs w:val="20"/>
          <w:lang w:val="en-GB"/>
        </w:rPr>
        <w:t>Note:  Due to the confidentiality of Tax File Numbers should you wish to disclose this to your adviser please note that it will be handled and secured in accordance with relevant privacy legislation and it will not be disclosed to any other person or entity without your prior consent and knowledge, or unless authorised by law.</w:t>
      </w:r>
    </w:p>
    <w:p w14:paraId="2DA63707" w14:textId="77777777" w:rsidR="00387187" w:rsidRDefault="00387187">
      <w:pPr>
        <w:rPr>
          <w:rFonts w:ascii="Arial" w:hAnsi="Arial" w:cs="Arial"/>
          <w:b/>
          <w:color w:val="00C6D7"/>
          <w:sz w:val="36"/>
          <w:szCs w:val="60"/>
        </w:rPr>
      </w:pPr>
      <w:r>
        <w:br w:type="page"/>
      </w:r>
    </w:p>
    <w:p w14:paraId="6EA29062" w14:textId="77777777" w:rsidR="00387187" w:rsidRPr="00D065C0" w:rsidRDefault="00387187" w:rsidP="00387187">
      <w:pPr>
        <w:pStyle w:val="Affinia1"/>
      </w:pPr>
      <w:r>
        <w:lastRenderedPageBreak/>
        <w:t>Client A</w:t>
      </w:r>
      <w:r w:rsidRPr="00D065C0">
        <w:t>ckn</w:t>
      </w:r>
      <w:r w:rsidRPr="00D065C0">
        <w:rPr>
          <w:spacing w:val="-7"/>
        </w:rPr>
        <w:t>o</w:t>
      </w:r>
      <w:r w:rsidRPr="00D065C0">
        <w:t>wledgement</w:t>
      </w:r>
    </w:p>
    <w:p w14:paraId="5D590AEF" w14:textId="77777777" w:rsidR="00387187" w:rsidRPr="00387187" w:rsidRDefault="00387187" w:rsidP="00387187">
      <w:pPr>
        <w:spacing w:after="0" w:line="240" w:lineRule="auto"/>
        <w:rPr>
          <w:rFonts w:ascii="Arial" w:eastAsia="Arial" w:hAnsi="Arial" w:cs="Arial"/>
          <w:sz w:val="20"/>
          <w:szCs w:val="20"/>
        </w:rPr>
      </w:pPr>
      <w:r w:rsidRPr="00387187">
        <w:rPr>
          <w:rFonts w:ascii="Arial" w:eastAsia="Arial" w:hAnsi="Arial" w:cs="Arial"/>
          <w:b/>
          <w:bCs/>
          <w:color w:val="1A1918"/>
          <w:sz w:val="20"/>
          <w:szCs w:val="20"/>
        </w:rPr>
        <w:t>Please sign the following to confirm that you acknowledge the information included in this Fact Find.</w:t>
      </w:r>
    </w:p>
    <w:p w14:paraId="3C05525C" w14:textId="77777777" w:rsidR="00387187" w:rsidRPr="00387187" w:rsidRDefault="00387187" w:rsidP="00387187">
      <w:pPr>
        <w:spacing w:after="0" w:line="240" w:lineRule="auto"/>
        <w:rPr>
          <w:rFonts w:ascii="Arial" w:hAnsi="Arial" w:cs="Arial"/>
          <w:sz w:val="20"/>
          <w:szCs w:val="20"/>
        </w:rPr>
      </w:pPr>
    </w:p>
    <w:p w14:paraId="33355D9A" w14:textId="77777777" w:rsidR="00387187" w:rsidRPr="00387187" w:rsidRDefault="00387187" w:rsidP="00387187">
      <w:pPr>
        <w:spacing w:after="0" w:line="240" w:lineRule="auto"/>
        <w:rPr>
          <w:rFonts w:ascii="Arial" w:eastAsia="Arial" w:hAnsi="Arial" w:cs="Arial"/>
          <w:sz w:val="20"/>
          <w:szCs w:val="20"/>
        </w:rPr>
      </w:pPr>
      <w:r w:rsidRPr="00387187">
        <w:rPr>
          <w:rFonts w:ascii="Arial" w:eastAsia="Arial" w:hAnsi="Arial" w:cs="Arial"/>
          <w:color w:val="1A1918"/>
          <w:sz w:val="20"/>
          <w:szCs w:val="20"/>
        </w:rPr>
        <w:t>The information in this form accurately reflects my/our current financial situation.</w:t>
      </w:r>
    </w:p>
    <w:p w14:paraId="2154B00B" w14:textId="77777777" w:rsidR="00387187" w:rsidRPr="00387187" w:rsidRDefault="00387187" w:rsidP="00387187">
      <w:pPr>
        <w:spacing w:after="0" w:line="240" w:lineRule="auto"/>
        <w:rPr>
          <w:rFonts w:ascii="Arial" w:hAnsi="Arial" w:cs="Arial"/>
          <w:sz w:val="20"/>
          <w:szCs w:val="20"/>
        </w:rPr>
      </w:pPr>
    </w:p>
    <w:p w14:paraId="48F25A55" w14:textId="77777777" w:rsidR="00387187" w:rsidRPr="00387187" w:rsidRDefault="00387187" w:rsidP="00387187">
      <w:pPr>
        <w:spacing w:after="0" w:line="240" w:lineRule="auto"/>
        <w:rPr>
          <w:rFonts w:ascii="Arial" w:eastAsia="Arial" w:hAnsi="Arial" w:cs="Arial"/>
          <w:sz w:val="20"/>
          <w:szCs w:val="20"/>
        </w:rPr>
      </w:pPr>
      <w:r w:rsidRPr="00387187">
        <w:rPr>
          <w:rFonts w:ascii="Arial" w:eastAsia="Arial" w:hAnsi="Arial" w:cs="Arial"/>
          <w:color w:val="1A1918"/>
          <w:sz w:val="20"/>
          <w:szCs w:val="20"/>
        </w:rPr>
        <w:t>I/</w:t>
      </w:r>
      <w:r w:rsidRPr="00387187">
        <w:rPr>
          <w:rFonts w:ascii="Arial" w:eastAsia="Arial" w:hAnsi="Arial" w:cs="Arial"/>
          <w:color w:val="1A1918"/>
          <w:spacing w:val="-4"/>
          <w:sz w:val="20"/>
          <w:szCs w:val="20"/>
        </w:rPr>
        <w:t>W</w:t>
      </w:r>
      <w:r w:rsidRPr="00387187">
        <w:rPr>
          <w:rFonts w:ascii="Arial" w:eastAsia="Arial" w:hAnsi="Arial" w:cs="Arial"/>
          <w:color w:val="1A1918"/>
          <w:sz w:val="20"/>
          <w:szCs w:val="20"/>
        </w:rPr>
        <w:t>e am/are not aware of any further information which would be relevant or assist</w:t>
      </w:r>
      <w:r w:rsidRPr="00387187">
        <w:rPr>
          <w:rFonts w:ascii="Arial" w:eastAsia="Arial" w:hAnsi="Arial" w:cs="Arial"/>
          <w:color w:val="1A1918"/>
          <w:spacing w:val="-10"/>
          <w:sz w:val="20"/>
          <w:szCs w:val="20"/>
        </w:rPr>
        <w:t xml:space="preserve"> </w:t>
      </w:r>
      <w:r w:rsidRPr="00387187">
        <w:rPr>
          <w:rFonts w:ascii="Arial" w:eastAsia="Arial" w:hAnsi="Arial" w:cs="Arial"/>
          <w:color w:val="1A1918"/>
          <w:sz w:val="20"/>
          <w:szCs w:val="20"/>
        </w:rPr>
        <w:t>Affinia Financial Advisers when providing advice and/or recommendations to me/us.</w:t>
      </w:r>
    </w:p>
    <w:p w14:paraId="14803B89" w14:textId="77777777" w:rsidR="00387187" w:rsidRPr="00387187" w:rsidRDefault="00387187" w:rsidP="00387187">
      <w:pPr>
        <w:spacing w:after="0" w:line="240" w:lineRule="auto"/>
        <w:rPr>
          <w:rFonts w:ascii="Arial" w:hAnsi="Arial" w:cs="Arial"/>
          <w:sz w:val="20"/>
          <w:szCs w:val="20"/>
        </w:rPr>
      </w:pPr>
    </w:p>
    <w:p w14:paraId="1678A348" w14:textId="77777777" w:rsidR="00387187" w:rsidRPr="00387187" w:rsidRDefault="00387187" w:rsidP="00387187">
      <w:pPr>
        <w:spacing w:after="0" w:line="240" w:lineRule="auto"/>
        <w:rPr>
          <w:rFonts w:ascii="Arial" w:eastAsia="Arial" w:hAnsi="Arial" w:cs="Arial"/>
          <w:sz w:val="20"/>
          <w:szCs w:val="20"/>
        </w:rPr>
      </w:pPr>
      <w:r w:rsidRPr="00387187">
        <w:rPr>
          <w:rFonts w:ascii="Arial" w:eastAsia="Arial" w:hAnsi="Arial" w:cs="Arial"/>
          <w:color w:val="1A1918"/>
          <w:sz w:val="20"/>
          <w:szCs w:val="20"/>
        </w:rPr>
        <w:t>I/</w:t>
      </w:r>
      <w:r w:rsidRPr="00387187">
        <w:rPr>
          <w:rFonts w:ascii="Arial" w:eastAsia="Arial" w:hAnsi="Arial" w:cs="Arial"/>
          <w:color w:val="1A1918"/>
          <w:spacing w:val="-4"/>
          <w:sz w:val="20"/>
          <w:szCs w:val="20"/>
        </w:rPr>
        <w:t>W</w:t>
      </w:r>
      <w:r w:rsidRPr="00387187">
        <w:rPr>
          <w:rFonts w:ascii="Arial" w:eastAsia="Arial" w:hAnsi="Arial" w:cs="Arial"/>
          <w:color w:val="1A1918"/>
          <w:sz w:val="20"/>
          <w:szCs w:val="20"/>
        </w:rPr>
        <w:t>e understand that any advice or recommendation provided by</w:t>
      </w:r>
      <w:r w:rsidRPr="00387187">
        <w:rPr>
          <w:rFonts w:ascii="Arial" w:eastAsia="Arial" w:hAnsi="Arial" w:cs="Arial"/>
          <w:color w:val="1A1918"/>
          <w:spacing w:val="-10"/>
          <w:sz w:val="20"/>
          <w:szCs w:val="20"/>
        </w:rPr>
        <w:t xml:space="preserve"> </w:t>
      </w:r>
      <w:r w:rsidRPr="00387187">
        <w:rPr>
          <w:rFonts w:ascii="Arial" w:eastAsia="Arial" w:hAnsi="Arial" w:cs="Arial"/>
          <w:color w:val="1A1918"/>
          <w:sz w:val="20"/>
          <w:szCs w:val="20"/>
        </w:rPr>
        <w:t>Affinia Financial</w:t>
      </w:r>
      <w:r w:rsidRPr="00387187">
        <w:rPr>
          <w:rFonts w:ascii="Arial" w:eastAsia="Arial" w:hAnsi="Arial" w:cs="Arial"/>
          <w:color w:val="1A1918"/>
          <w:spacing w:val="-11"/>
          <w:sz w:val="20"/>
          <w:szCs w:val="20"/>
        </w:rPr>
        <w:t xml:space="preserve"> </w:t>
      </w:r>
      <w:r w:rsidRPr="00387187">
        <w:rPr>
          <w:rFonts w:ascii="Arial" w:eastAsia="Arial" w:hAnsi="Arial" w:cs="Arial"/>
          <w:color w:val="1A1918"/>
          <w:sz w:val="20"/>
          <w:szCs w:val="20"/>
        </w:rPr>
        <w:t>Advisers will be based solely on the information supplied in this Fact Find and any other personal information I/we provide.</w:t>
      </w:r>
    </w:p>
    <w:p w14:paraId="2D1CB096" w14:textId="77777777" w:rsidR="00387187" w:rsidRPr="00387187" w:rsidRDefault="00387187" w:rsidP="00387187">
      <w:pPr>
        <w:spacing w:after="0" w:line="240" w:lineRule="auto"/>
        <w:rPr>
          <w:rFonts w:ascii="Arial" w:hAnsi="Arial" w:cs="Arial"/>
          <w:sz w:val="20"/>
          <w:szCs w:val="20"/>
        </w:rPr>
      </w:pPr>
    </w:p>
    <w:p w14:paraId="40AF4382" w14:textId="77777777" w:rsidR="00387187" w:rsidRPr="00387187" w:rsidRDefault="00387187" w:rsidP="00387187">
      <w:pPr>
        <w:spacing w:after="0" w:line="240" w:lineRule="auto"/>
        <w:rPr>
          <w:rFonts w:ascii="Arial" w:eastAsia="Arial" w:hAnsi="Arial" w:cs="Arial"/>
          <w:sz w:val="20"/>
          <w:szCs w:val="20"/>
        </w:rPr>
      </w:pPr>
      <w:r w:rsidRPr="00387187">
        <w:rPr>
          <w:rFonts w:ascii="Arial" w:eastAsia="Arial" w:hAnsi="Arial" w:cs="Arial"/>
          <w:color w:val="1A1918"/>
          <w:sz w:val="20"/>
          <w:szCs w:val="20"/>
        </w:rPr>
        <w:t>I/</w:t>
      </w:r>
      <w:r w:rsidRPr="00387187">
        <w:rPr>
          <w:rFonts w:ascii="Arial" w:eastAsia="Arial" w:hAnsi="Arial" w:cs="Arial"/>
          <w:color w:val="1A1918"/>
          <w:spacing w:val="-4"/>
          <w:sz w:val="20"/>
          <w:szCs w:val="20"/>
        </w:rPr>
        <w:t>W</w:t>
      </w:r>
      <w:r w:rsidRPr="00387187">
        <w:rPr>
          <w:rFonts w:ascii="Arial" w:eastAsia="Arial" w:hAnsi="Arial" w:cs="Arial"/>
          <w:color w:val="1A1918"/>
          <w:sz w:val="20"/>
          <w:szCs w:val="20"/>
        </w:rPr>
        <w:t>e am/are aware that a photocopy of this Fact Find is available upon request.</w:t>
      </w:r>
    </w:p>
    <w:p w14:paraId="1EBDA3FA" w14:textId="77777777" w:rsidR="00387187" w:rsidRPr="00387187" w:rsidRDefault="00387187" w:rsidP="00387187">
      <w:pPr>
        <w:spacing w:after="0" w:line="240" w:lineRule="auto"/>
        <w:rPr>
          <w:rFonts w:ascii="Arial" w:hAnsi="Arial" w:cs="Arial"/>
          <w:sz w:val="20"/>
          <w:szCs w:val="20"/>
        </w:rPr>
      </w:pPr>
    </w:p>
    <w:p w14:paraId="6C4867D0" w14:textId="2C75CD51" w:rsidR="00387187" w:rsidRPr="00387187" w:rsidRDefault="00387187" w:rsidP="00387187">
      <w:pPr>
        <w:spacing w:after="0" w:line="240" w:lineRule="auto"/>
        <w:rPr>
          <w:rFonts w:ascii="Arial" w:eastAsia="Arial" w:hAnsi="Arial" w:cs="Arial"/>
          <w:color w:val="1A1918"/>
          <w:sz w:val="20"/>
          <w:szCs w:val="20"/>
        </w:rPr>
      </w:pPr>
      <w:r w:rsidRPr="00387187">
        <w:rPr>
          <w:rFonts w:ascii="Arial" w:eastAsia="Arial" w:hAnsi="Arial" w:cs="Arial"/>
          <w:color w:val="1A1918"/>
          <w:sz w:val="20"/>
          <w:szCs w:val="20"/>
        </w:rPr>
        <w:t>I/</w:t>
      </w:r>
      <w:r w:rsidRPr="00387187">
        <w:rPr>
          <w:rFonts w:ascii="Arial" w:eastAsia="Arial" w:hAnsi="Arial" w:cs="Arial"/>
          <w:color w:val="1A1918"/>
          <w:spacing w:val="-4"/>
          <w:sz w:val="20"/>
          <w:szCs w:val="20"/>
        </w:rPr>
        <w:t>W</w:t>
      </w:r>
      <w:r w:rsidRPr="00387187">
        <w:rPr>
          <w:rFonts w:ascii="Arial" w:eastAsia="Arial" w:hAnsi="Arial" w:cs="Arial"/>
          <w:color w:val="1A1918"/>
          <w:sz w:val="20"/>
          <w:szCs w:val="20"/>
        </w:rPr>
        <w:t>e confirm that I/we was/were issued with the Financial Services Guide (FSG</w:t>
      </w:r>
      <w:r w:rsidR="007F51D3">
        <w:rPr>
          <w:rFonts w:ascii="Arial" w:eastAsia="Arial" w:hAnsi="Arial" w:cs="Arial"/>
          <w:color w:val="1A1918"/>
          <w:sz w:val="20"/>
          <w:szCs w:val="20"/>
        </w:rPr>
        <w:t>I</w:t>
      </w:r>
      <w:r w:rsidRPr="00387187">
        <w:rPr>
          <w:rFonts w:ascii="Arial" w:eastAsia="Arial" w:hAnsi="Arial" w:cs="Arial"/>
          <w:color w:val="1A1918"/>
          <w:sz w:val="20"/>
          <w:szCs w:val="20"/>
        </w:rPr>
        <w:t>)</w:t>
      </w:r>
      <w:r w:rsidR="007F51D3">
        <w:rPr>
          <w:rFonts w:ascii="Arial" w:eastAsia="Arial" w:hAnsi="Arial" w:cs="Arial"/>
          <w:color w:val="1A1918"/>
          <w:sz w:val="20"/>
          <w:szCs w:val="20"/>
        </w:rPr>
        <w:t xml:space="preserve"> dated </w:t>
      </w:r>
      <w:r w:rsidR="007F51D3" w:rsidRPr="00C759BA">
        <w:rPr>
          <w:bCs/>
          <w:noProof/>
          <w:sz w:val="20"/>
          <w:szCs w:val="20"/>
        </w:rPr>
        <w:fldChar w:fldCharType="begin">
          <w:ffData>
            <w:name w:val=""/>
            <w:enabled/>
            <w:calcOnExit w:val="0"/>
            <w:textInput/>
          </w:ffData>
        </w:fldChar>
      </w:r>
      <w:r w:rsidR="007F51D3" w:rsidRPr="00C759BA">
        <w:rPr>
          <w:bCs/>
          <w:noProof/>
          <w:sz w:val="20"/>
          <w:szCs w:val="20"/>
        </w:rPr>
        <w:instrText xml:space="preserve"> FORMTEXT </w:instrText>
      </w:r>
      <w:r w:rsidR="007F51D3" w:rsidRPr="00C759BA">
        <w:rPr>
          <w:bCs/>
          <w:noProof/>
          <w:sz w:val="20"/>
          <w:szCs w:val="20"/>
        </w:rPr>
      </w:r>
      <w:r w:rsidR="007F51D3" w:rsidRPr="00C759BA">
        <w:rPr>
          <w:bCs/>
          <w:noProof/>
          <w:sz w:val="20"/>
          <w:szCs w:val="20"/>
        </w:rPr>
        <w:fldChar w:fldCharType="separate"/>
      </w:r>
      <w:r w:rsidR="007F51D3" w:rsidRPr="00C759BA">
        <w:rPr>
          <w:bCs/>
          <w:noProof/>
          <w:sz w:val="20"/>
          <w:szCs w:val="20"/>
        </w:rPr>
        <w:t> </w:t>
      </w:r>
      <w:r w:rsidR="007F51D3" w:rsidRPr="00C759BA">
        <w:rPr>
          <w:bCs/>
          <w:noProof/>
          <w:sz w:val="20"/>
          <w:szCs w:val="20"/>
        </w:rPr>
        <w:t> </w:t>
      </w:r>
      <w:r w:rsidR="007F51D3" w:rsidRPr="00C759BA">
        <w:rPr>
          <w:bCs/>
          <w:noProof/>
          <w:sz w:val="20"/>
          <w:szCs w:val="20"/>
        </w:rPr>
        <w:t> </w:t>
      </w:r>
      <w:r w:rsidR="007F51D3" w:rsidRPr="00C759BA">
        <w:rPr>
          <w:bCs/>
          <w:noProof/>
          <w:sz w:val="20"/>
          <w:szCs w:val="20"/>
        </w:rPr>
        <w:t> </w:t>
      </w:r>
      <w:r w:rsidR="007F51D3" w:rsidRPr="00C759BA">
        <w:rPr>
          <w:bCs/>
          <w:noProof/>
          <w:sz w:val="20"/>
          <w:szCs w:val="20"/>
        </w:rPr>
        <w:t> </w:t>
      </w:r>
      <w:r w:rsidR="007F51D3" w:rsidRPr="00C759BA">
        <w:rPr>
          <w:bCs/>
          <w:noProof/>
          <w:sz w:val="20"/>
          <w:szCs w:val="20"/>
        </w:rPr>
        <w:fldChar w:fldCharType="end"/>
      </w:r>
      <w:r w:rsidR="007F51D3" w:rsidRPr="00C759BA">
        <w:rPr>
          <w:sz w:val="20"/>
          <w:szCs w:val="20"/>
        </w:rPr>
        <w:t xml:space="preserve"> </w:t>
      </w:r>
      <w:r w:rsidR="007F51D3" w:rsidRPr="007F51D3">
        <w:rPr>
          <w:rFonts w:ascii="Arial" w:hAnsi="Arial" w:cs="Arial"/>
          <w:sz w:val="20"/>
          <w:szCs w:val="20"/>
        </w:rPr>
        <w:t xml:space="preserve">and Adviser Profile (FSGII) dated </w:t>
      </w:r>
      <w:r w:rsidR="007F51D3" w:rsidRPr="007F51D3">
        <w:rPr>
          <w:rFonts w:ascii="Arial" w:hAnsi="Arial" w:cs="Arial"/>
          <w:bCs/>
          <w:noProof/>
          <w:sz w:val="20"/>
          <w:szCs w:val="20"/>
        </w:rPr>
        <w:fldChar w:fldCharType="begin">
          <w:ffData>
            <w:name w:val=""/>
            <w:enabled/>
            <w:calcOnExit w:val="0"/>
            <w:textInput/>
          </w:ffData>
        </w:fldChar>
      </w:r>
      <w:r w:rsidR="007F51D3" w:rsidRPr="007F51D3">
        <w:rPr>
          <w:rFonts w:ascii="Arial" w:hAnsi="Arial" w:cs="Arial"/>
          <w:bCs/>
          <w:noProof/>
          <w:sz w:val="20"/>
          <w:szCs w:val="20"/>
        </w:rPr>
        <w:instrText xml:space="preserve"> FORMTEXT </w:instrText>
      </w:r>
      <w:r w:rsidR="007F51D3" w:rsidRPr="007F51D3">
        <w:rPr>
          <w:rFonts w:ascii="Arial" w:hAnsi="Arial" w:cs="Arial"/>
          <w:bCs/>
          <w:noProof/>
          <w:sz w:val="20"/>
          <w:szCs w:val="20"/>
        </w:rPr>
      </w:r>
      <w:r w:rsidR="007F51D3" w:rsidRPr="007F51D3">
        <w:rPr>
          <w:rFonts w:ascii="Arial" w:hAnsi="Arial" w:cs="Arial"/>
          <w:bCs/>
          <w:noProof/>
          <w:sz w:val="20"/>
          <w:szCs w:val="20"/>
        </w:rPr>
        <w:fldChar w:fldCharType="separate"/>
      </w:r>
      <w:r w:rsidR="007F51D3" w:rsidRPr="007F51D3">
        <w:rPr>
          <w:rFonts w:ascii="Arial" w:hAnsi="Arial" w:cs="Arial"/>
          <w:bCs/>
          <w:noProof/>
          <w:sz w:val="20"/>
          <w:szCs w:val="20"/>
        </w:rPr>
        <w:t> </w:t>
      </w:r>
      <w:r w:rsidR="007F51D3" w:rsidRPr="007F51D3">
        <w:rPr>
          <w:rFonts w:ascii="Arial" w:hAnsi="Arial" w:cs="Arial"/>
          <w:bCs/>
          <w:noProof/>
          <w:sz w:val="20"/>
          <w:szCs w:val="20"/>
        </w:rPr>
        <w:t> </w:t>
      </w:r>
      <w:r w:rsidR="007F51D3" w:rsidRPr="007F51D3">
        <w:rPr>
          <w:rFonts w:ascii="Arial" w:hAnsi="Arial" w:cs="Arial"/>
          <w:bCs/>
          <w:noProof/>
          <w:sz w:val="20"/>
          <w:szCs w:val="20"/>
        </w:rPr>
        <w:t> </w:t>
      </w:r>
      <w:r w:rsidR="007F51D3" w:rsidRPr="007F51D3">
        <w:rPr>
          <w:rFonts w:ascii="Arial" w:hAnsi="Arial" w:cs="Arial"/>
          <w:bCs/>
          <w:noProof/>
          <w:sz w:val="20"/>
          <w:szCs w:val="20"/>
        </w:rPr>
        <w:t> </w:t>
      </w:r>
      <w:r w:rsidR="007F51D3" w:rsidRPr="007F51D3">
        <w:rPr>
          <w:rFonts w:ascii="Arial" w:hAnsi="Arial" w:cs="Arial"/>
          <w:bCs/>
          <w:noProof/>
          <w:sz w:val="20"/>
          <w:szCs w:val="20"/>
        </w:rPr>
        <w:t> </w:t>
      </w:r>
      <w:r w:rsidR="007F51D3" w:rsidRPr="007F51D3">
        <w:rPr>
          <w:rFonts w:ascii="Arial" w:hAnsi="Arial" w:cs="Arial"/>
          <w:bCs/>
          <w:noProof/>
          <w:sz w:val="20"/>
          <w:szCs w:val="20"/>
        </w:rPr>
        <w:fldChar w:fldCharType="end"/>
      </w:r>
      <w:r w:rsidRPr="00387187">
        <w:rPr>
          <w:rFonts w:ascii="Arial" w:eastAsia="Arial" w:hAnsi="Arial" w:cs="Arial"/>
          <w:color w:val="1A1918"/>
          <w:sz w:val="20"/>
          <w:szCs w:val="20"/>
        </w:rPr>
        <w:t xml:space="preserve"> by</w:t>
      </w:r>
      <w:r w:rsidRPr="00387187">
        <w:rPr>
          <w:rFonts w:ascii="Arial" w:eastAsia="Arial" w:hAnsi="Arial" w:cs="Arial"/>
          <w:color w:val="1A1918"/>
          <w:spacing w:val="-11"/>
          <w:sz w:val="20"/>
          <w:szCs w:val="20"/>
        </w:rPr>
        <w:t xml:space="preserve"> </w:t>
      </w:r>
      <w:r w:rsidRPr="00387187">
        <w:rPr>
          <w:rFonts w:ascii="Arial" w:eastAsia="Arial" w:hAnsi="Arial" w:cs="Arial"/>
          <w:color w:val="1A1918"/>
          <w:sz w:val="20"/>
          <w:szCs w:val="20"/>
        </w:rPr>
        <w:t>Affinia Financial Advisers before I/we provided details of my/our personal circumstances set out in this form.</w:t>
      </w:r>
    </w:p>
    <w:p w14:paraId="30C38708" w14:textId="77777777" w:rsidR="00387187" w:rsidRPr="00387187" w:rsidRDefault="00387187" w:rsidP="00387187">
      <w:pPr>
        <w:spacing w:after="0" w:line="240" w:lineRule="auto"/>
        <w:rPr>
          <w:rFonts w:ascii="Arial" w:eastAsia="Arial" w:hAnsi="Arial" w:cs="Arial"/>
          <w:color w:val="1A1918"/>
          <w:sz w:val="20"/>
          <w:szCs w:val="20"/>
        </w:rPr>
      </w:pPr>
    </w:p>
    <w:p w14:paraId="58200A1B" w14:textId="77777777" w:rsidR="00387187" w:rsidRPr="00387187" w:rsidRDefault="00387187" w:rsidP="00387187">
      <w:pPr>
        <w:spacing w:after="0" w:line="240" w:lineRule="auto"/>
        <w:rPr>
          <w:rFonts w:ascii="Arial" w:eastAsia="Arial" w:hAnsi="Arial" w:cs="Arial"/>
          <w:sz w:val="20"/>
          <w:szCs w:val="20"/>
        </w:rPr>
      </w:pPr>
      <w:r w:rsidRPr="00387187">
        <w:rPr>
          <w:rFonts w:ascii="Arial" w:eastAsia="Arial" w:hAnsi="Arial" w:cs="Arial"/>
          <w:sz w:val="20"/>
          <w:szCs w:val="20"/>
        </w:rPr>
        <w:t xml:space="preserve">I/We agree to an Advice Fee of $ </w:t>
      </w:r>
      <w:r w:rsidRPr="00387187">
        <w:rPr>
          <w:rFonts w:ascii="Arial" w:eastAsia="Arial" w:hAnsi="Arial" w:cs="Arial"/>
          <w:bCs/>
          <w:sz w:val="20"/>
          <w:szCs w:val="20"/>
        </w:rPr>
        <w:t xml:space="preserve">   </w:t>
      </w:r>
      <w:r w:rsidRPr="00387187">
        <w:rPr>
          <w:rFonts w:ascii="Arial" w:eastAsia="Arial" w:hAnsi="Arial" w:cs="Arial"/>
          <w:sz w:val="20"/>
          <w:szCs w:val="20"/>
        </w:rPr>
        <w:t>.  I/We understand that this fee is non-refundable.</w:t>
      </w:r>
    </w:p>
    <w:p w14:paraId="6030A398" w14:textId="77777777" w:rsidR="00387187" w:rsidRPr="00387187" w:rsidRDefault="00387187" w:rsidP="00387187">
      <w:pPr>
        <w:spacing w:after="0" w:line="240" w:lineRule="auto"/>
        <w:rPr>
          <w:rFonts w:ascii="Arial" w:hAnsi="Arial" w:cs="Arial"/>
          <w:sz w:val="20"/>
          <w:szCs w:val="20"/>
        </w:rPr>
      </w:pPr>
    </w:p>
    <w:p w14:paraId="4500ECBD" w14:textId="77777777" w:rsidR="00387187" w:rsidRPr="00387187" w:rsidRDefault="00387187" w:rsidP="00387187">
      <w:pPr>
        <w:spacing w:after="0" w:line="240" w:lineRule="auto"/>
        <w:rPr>
          <w:rFonts w:ascii="Arial" w:eastAsia="Arial" w:hAnsi="Arial" w:cs="Arial"/>
          <w:sz w:val="20"/>
          <w:szCs w:val="20"/>
        </w:rPr>
      </w:pPr>
      <w:r w:rsidRPr="00387187">
        <w:rPr>
          <w:rFonts w:ascii="Arial" w:eastAsia="Arial" w:hAnsi="Arial" w:cs="Arial"/>
          <w:color w:val="1A1918"/>
          <w:sz w:val="20"/>
          <w:szCs w:val="20"/>
        </w:rPr>
        <w:t>I/</w:t>
      </w:r>
      <w:r w:rsidRPr="00387187">
        <w:rPr>
          <w:rFonts w:ascii="Arial" w:eastAsia="Arial" w:hAnsi="Arial" w:cs="Arial"/>
          <w:color w:val="1A1918"/>
          <w:spacing w:val="-4"/>
          <w:sz w:val="20"/>
          <w:szCs w:val="20"/>
        </w:rPr>
        <w:t>W</w:t>
      </w:r>
      <w:r w:rsidRPr="00387187">
        <w:rPr>
          <w:rFonts w:ascii="Arial" w:eastAsia="Arial" w:hAnsi="Arial" w:cs="Arial"/>
          <w:color w:val="1A1918"/>
          <w:sz w:val="20"/>
          <w:szCs w:val="20"/>
        </w:rPr>
        <w:t>e understand that</w:t>
      </w:r>
      <w:r w:rsidRPr="00387187">
        <w:rPr>
          <w:rFonts w:ascii="Arial" w:eastAsia="Arial" w:hAnsi="Arial" w:cs="Arial"/>
          <w:color w:val="1A1918"/>
          <w:spacing w:val="-11"/>
          <w:sz w:val="20"/>
          <w:szCs w:val="20"/>
        </w:rPr>
        <w:t xml:space="preserve"> </w:t>
      </w:r>
      <w:r w:rsidRPr="00387187">
        <w:rPr>
          <w:rFonts w:ascii="Arial" w:eastAsia="Arial" w:hAnsi="Arial" w:cs="Arial"/>
          <w:color w:val="1A1918"/>
          <w:sz w:val="20"/>
          <w:szCs w:val="20"/>
        </w:rPr>
        <w:t>Affinia Financial</w:t>
      </w:r>
      <w:r w:rsidRPr="00387187">
        <w:rPr>
          <w:rFonts w:ascii="Arial" w:eastAsia="Arial" w:hAnsi="Arial" w:cs="Arial"/>
          <w:color w:val="1A1918"/>
          <w:spacing w:val="-11"/>
          <w:sz w:val="20"/>
          <w:szCs w:val="20"/>
        </w:rPr>
        <w:t xml:space="preserve"> </w:t>
      </w:r>
      <w:r w:rsidRPr="00387187">
        <w:rPr>
          <w:rFonts w:ascii="Arial" w:eastAsia="Arial" w:hAnsi="Arial" w:cs="Arial"/>
          <w:color w:val="1A1918"/>
          <w:sz w:val="20"/>
          <w:szCs w:val="20"/>
        </w:rPr>
        <w:t>Advisers is not authorised to provide specific advice in relation to general insurance, taxation, family la</w:t>
      </w:r>
      <w:r w:rsidRPr="00387187">
        <w:rPr>
          <w:rFonts w:ascii="Arial" w:eastAsia="Arial" w:hAnsi="Arial" w:cs="Arial"/>
          <w:color w:val="1A1918"/>
          <w:spacing w:val="-11"/>
          <w:sz w:val="20"/>
          <w:szCs w:val="20"/>
        </w:rPr>
        <w:t>w</w:t>
      </w:r>
      <w:r w:rsidRPr="00387187">
        <w:rPr>
          <w:rFonts w:ascii="Arial" w:eastAsia="Arial" w:hAnsi="Arial" w:cs="Arial"/>
          <w:color w:val="1A1918"/>
          <w:sz w:val="20"/>
          <w:szCs w:val="20"/>
        </w:rPr>
        <w:t>, drafting estate planning documents and trusts.</w:t>
      </w:r>
      <w:r w:rsidRPr="00387187">
        <w:rPr>
          <w:rFonts w:ascii="Arial" w:eastAsia="Arial" w:hAnsi="Arial" w:cs="Arial"/>
          <w:color w:val="1A1918"/>
          <w:spacing w:val="-11"/>
          <w:sz w:val="20"/>
          <w:szCs w:val="20"/>
        </w:rPr>
        <w:t xml:space="preserve"> </w:t>
      </w:r>
      <w:r w:rsidRPr="00387187">
        <w:rPr>
          <w:rFonts w:ascii="Arial" w:eastAsia="Arial" w:hAnsi="Arial" w:cs="Arial"/>
          <w:color w:val="1A1918"/>
          <w:sz w:val="20"/>
          <w:szCs w:val="20"/>
        </w:rPr>
        <w:t>Any advice on these matters will be provided by qualified specialist advisers as appropriate. I/</w:t>
      </w:r>
      <w:r w:rsidRPr="00387187">
        <w:rPr>
          <w:rFonts w:ascii="Arial" w:eastAsia="Arial" w:hAnsi="Arial" w:cs="Arial"/>
          <w:color w:val="1A1918"/>
          <w:spacing w:val="-3"/>
          <w:sz w:val="20"/>
          <w:szCs w:val="20"/>
        </w:rPr>
        <w:t>W</w:t>
      </w:r>
      <w:r w:rsidRPr="00387187">
        <w:rPr>
          <w:rFonts w:ascii="Arial" w:eastAsia="Arial" w:hAnsi="Arial" w:cs="Arial"/>
          <w:color w:val="1A1918"/>
          <w:sz w:val="20"/>
          <w:szCs w:val="20"/>
        </w:rPr>
        <w:t>e also understand that Affinia Financial</w:t>
      </w:r>
      <w:r w:rsidRPr="00387187">
        <w:rPr>
          <w:rFonts w:ascii="Arial" w:eastAsia="Arial" w:hAnsi="Arial" w:cs="Arial"/>
          <w:color w:val="1A1918"/>
          <w:spacing w:val="-11"/>
          <w:sz w:val="20"/>
          <w:szCs w:val="20"/>
        </w:rPr>
        <w:t xml:space="preserve"> </w:t>
      </w:r>
      <w:r w:rsidRPr="00387187">
        <w:rPr>
          <w:rFonts w:ascii="Arial" w:eastAsia="Arial" w:hAnsi="Arial" w:cs="Arial"/>
          <w:color w:val="1A1918"/>
          <w:sz w:val="20"/>
          <w:szCs w:val="20"/>
        </w:rPr>
        <w:t>Advisers may receive a share of the commission payable and/or payments to refer me/us to other specialist advisers.</w:t>
      </w:r>
      <w:r w:rsidRPr="00387187">
        <w:rPr>
          <w:rFonts w:ascii="Arial" w:eastAsia="Arial" w:hAnsi="Arial" w:cs="Arial"/>
          <w:color w:val="1A1918"/>
          <w:spacing w:val="-3"/>
          <w:sz w:val="20"/>
          <w:szCs w:val="20"/>
        </w:rPr>
        <w:t xml:space="preserve"> </w:t>
      </w:r>
      <w:r w:rsidRPr="00387187">
        <w:rPr>
          <w:rFonts w:ascii="Arial" w:eastAsia="Arial" w:hAnsi="Arial" w:cs="Arial"/>
          <w:color w:val="1A1918"/>
          <w:sz w:val="20"/>
          <w:szCs w:val="20"/>
        </w:rPr>
        <w:t>These payments will be disclosed to me/us at the time of referral.</w:t>
      </w:r>
    </w:p>
    <w:p w14:paraId="051C6D7A" w14:textId="77777777" w:rsidR="00387187" w:rsidRPr="00387187" w:rsidRDefault="00387187" w:rsidP="00387187">
      <w:pPr>
        <w:spacing w:after="0" w:line="240" w:lineRule="auto"/>
        <w:rPr>
          <w:rFonts w:ascii="Arial" w:hAnsi="Arial" w:cs="Arial"/>
          <w:sz w:val="20"/>
          <w:szCs w:val="20"/>
        </w:rPr>
      </w:pPr>
    </w:p>
    <w:p w14:paraId="2EA0A3DC" w14:textId="77777777" w:rsidR="00387187" w:rsidRDefault="00387187" w:rsidP="00387187">
      <w:pPr>
        <w:spacing w:after="0" w:line="240" w:lineRule="auto"/>
        <w:rPr>
          <w:rFonts w:ascii="Arial" w:eastAsia="Arial" w:hAnsi="Arial" w:cs="Arial"/>
          <w:color w:val="1A1918"/>
          <w:position w:val="-1"/>
          <w:sz w:val="20"/>
          <w:szCs w:val="20"/>
        </w:rPr>
      </w:pPr>
      <w:r w:rsidRPr="00387187">
        <w:rPr>
          <w:rFonts w:ascii="Arial" w:eastAsia="Arial" w:hAnsi="Arial" w:cs="Arial"/>
          <w:color w:val="1A1918"/>
          <w:position w:val="-1"/>
          <w:sz w:val="20"/>
          <w:szCs w:val="20"/>
        </w:rPr>
        <w:t>I/</w:t>
      </w:r>
      <w:r w:rsidRPr="00387187">
        <w:rPr>
          <w:rFonts w:ascii="Arial" w:eastAsia="Arial" w:hAnsi="Arial" w:cs="Arial"/>
          <w:color w:val="1A1918"/>
          <w:spacing w:val="-4"/>
          <w:position w:val="-1"/>
          <w:sz w:val="20"/>
          <w:szCs w:val="20"/>
        </w:rPr>
        <w:t>W</w:t>
      </w:r>
      <w:r w:rsidRPr="00387187">
        <w:rPr>
          <w:rFonts w:ascii="Arial" w:eastAsia="Arial" w:hAnsi="Arial" w:cs="Arial"/>
          <w:color w:val="1A1918"/>
          <w:position w:val="-1"/>
          <w:sz w:val="20"/>
          <w:szCs w:val="20"/>
        </w:rPr>
        <w:t>e confirm that I/we was/were issued with a copy of the</w:t>
      </w:r>
      <w:r w:rsidRPr="00387187">
        <w:rPr>
          <w:rFonts w:ascii="Arial" w:eastAsia="Arial" w:hAnsi="Arial" w:cs="Arial"/>
          <w:color w:val="1A1918"/>
          <w:spacing w:val="-11"/>
          <w:position w:val="-1"/>
          <w:sz w:val="20"/>
          <w:szCs w:val="20"/>
        </w:rPr>
        <w:t xml:space="preserve"> </w:t>
      </w:r>
      <w:r w:rsidRPr="00387187">
        <w:rPr>
          <w:rFonts w:ascii="Arial" w:eastAsia="Arial" w:hAnsi="Arial" w:cs="Arial"/>
          <w:color w:val="1A1918"/>
          <w:position w:val="-1"/>
          <w:sz w:val="20"/>
          <w:szCs w:val="20"/>
        </w:rPr>
        <w:t>Affinia Privacy Polic</w:t>
      </w:r>
      <w:r w:rsidRPr="00387187">
        <w:rPr>
          <w:rFonts w:ascii="Arial" w:eastAsia="Arial" w:hAnsi="Arial" w:cs="Arial"/>
          <w:color w:val="1A1918"/>
          <w:spacing w:val="-15"/>
          <w:position w:val="-1"/>
          <w:sz w:val="20"/>
          <w:szCs w:val="20"/>
        </w:rPr>
        <w:t>y</w:t>
      </w:r>
      <w:r w:rsidRPr="00387187">
        <w:rPr>
          <w:rFonts w:ascii="Arial" w:eastAsia="Arial" w:hAnsi="Arial" w:cs="Arial"/>
          <w:color w:val="1A1918"/>
          <w:position w:val="-1"/>
          <w:sz w:val="20"/>
          <w:szCs w:val="20"/>
        </w:rPr>
        <w:t>.</w:t>
      </w:r>
    </w:p>
    <w:p w14:paraId="51775A57" w14:textId="77777777" w:rsidR="007F51D3" w:rsidRDefault="007F51D3" w:rsidP="00387187">
      <w:pPr>
        <w:spacing w:after="0" w:line="240" w:lineRule="auto"/>
        <w:rPr>
          <w:rFonts w:ascii="Arial" w:eastAsia="Arial" w:hAnsi="Arial" w:cs="Arial"/>
          <w:color w:val="1A1918"/>
          <w:position w:val="-1"/>
          <w:sz w:val="20"/>
          <w:szCs w:val="20"/>
        </w:rPr>
      </w:pPr>
    </w:p>
    <w:tbl>
      <w:tblPr>
        <w:tblW w:w="9495" w:type="dxa"/>
        <w:tblInd w:w="57" w:type="dxa"/>
        <w:tblLayout w:type="fixed"/>
        <w:tblCellMar>
          <w:top w:w="57" w:type="dxa"/>
          <w:left w:w="57" w:type="dxa"/>
          <w:bottom w:w="57" w:type="dxa"/>
          <w:right w:w="57" w:type="dxa"/>
        </w:tblCellMar>
        <w:tblLook w:val="01E0" w:firstRow="1" w:lastRow="1" w:firstColumn="1" w:lastColumn="1" w:noHBand="0" w:noVBand="0"/>
      </w:tblPr>
      <w:tblGrid>
        <w:gridCol w:w="3260"/>
        <w:gridCol w:w="283"/>
        <w:gridCol w:w="3118"/>
        <w:gridCol w:w="283"/>
        <w:gridCol w:w="2551"/>
      </w:tblGrid>
      <w:tr w:rsidR="007F51D3" w:rsidRPr="00C759BA" w14:paraId="366A18BB" w14:textId="77777777" w:rsidTr="0078124A">
        <w:trPr>
          <w:trHeight w:val="454"/>
        </w:trPr>
        <w:tc>
          <w:tcPr>
            <w:tcW w:w="326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217AE98F" w14:textId="77777777" w:rsidR="007F51D3" w:rsidRPr="00C759BA" w:rsidRDefault="007F51D3" w:rsidP="0078124A">
            <w:pPr>
              <w:pStyle w:val="Tablestyle"/>
              <w:spacing w:before="0" w:after="0"/>
              <w:rPr>
                <w:sz w:val="20"/>
                <w:szCs w:val="20"/>
              </w:rPr>
            </w:pPr>
          </w:p>
        </w:tc>
        <w:tc>
          <w:tcPr>
            <w:tcW w:w="283" w:type="dxa"/>
            <w:tcBorders>
              <w:top w:val="nil"/>
              <w:left w:val="single" w:sz="4" w:space="0" w:color="808080"/>
              <w:bottom w:val="nil"/>
              <w:right w:val="single" w:sz="4" w:space="0" w:color="808080"/>
            </w:tcBorders>
            <w:vAlign w:val="center"/>
          </w:tcPr>
          <w:p w14:paraId="035ECC20" w14:textId="77777777" w:rsidR="007F51D3" w:rsidRPr="00C759BA" w:rsidRDefault="007F51D3" w:rsidP="0078124A">
            <w:pPr>
              <w:spacing w:after="0" w:line="260" w:lineRule="atLeast"/>
              <w:rPr>
                <w:rFonts w:ascii="Arial" w:hAnsi="Arial" w:cs="Arial"/>
                <w:color w:val="231F20"/>
                <w:sz w:val="20"/>
                <w:szCs w:val="20"/>
              </w:rPr>
            </w:pPr>
          </w:p>
        </w:tc>
        <w:tc>
          <w:tcPr>
            <w:tcW w:w="3119"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66C98B70" w14:textId="77777777" w:rsidR="007F51D3" w:rsidRPr="00C759BA" w:rsidRDefault="007F51D3" w:rsidP="0078124A">
            <w:pPr>
              <w:pStyle w:val="Tablestyle"/>
              <w:spacing w:before="0" w:after="0"/>
              <w:rPr>
                <w:sz w:val="20"/>
                <w:szCs w:val="20"/>
                <w:lang w:val="en-GB"/>
              </w:rPr>
            </w:pPr>
          </w:p>
        </w:tc>
        <w:tc>
          <w:tcPr>
            <w:tcW w:w="283" w:type="dxa"/>
            <w:tcBorders>
              <w:top w:val="nil"/>
              <w:left w:val="single" w:sz="4" w:space="0" w:color="808080"/>
              <w:bottom w:val="nil"/>
              <w:right w:val="single" w:sz="4" w:space="0" w:color="808080"/>
            </w:tcBorders>
            <w:vAlign w:val="center"/>
          </w:tcPr>
          <w:p w14:paraId="5CF74125" w14:textId="77777777" w:rsidR="007F51D3" w:rsidRPr="00C759BA" w:rsidRDefault="007F51D3" w:rsidP="0078124A">
            <w:pPr>
              <w:pStyle w:val="Tablestyle"/>
              <w:spacing w:before="0" w:after="0"/>
              <w:rPr>
                <w:sz w:val="20"/>
                <w:szCs w:val="20"/>
                <w:lang w:val="en-GB"/>
              </w:rPr>
            </w:pPr>
          </w:p>
        </w:tc>
        <w:tc>
          <w:tcPr>
            <w:tcW w:w="2552"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148B1324" w14:textId="77777777" w:rsidR="007F51D3" w:rsidRPr="00C759BA" w:rsidRDefault="007F51D3" w:rsidP="0078124A">
            <w:pPr>
              <w:pStyle w:val="Tablestyle"/>
              <w:spacing w:before="0" w:after="0"/>
              <w:rPr>
                <w:sz w:val="20"/>
                <w:szCs w:val="20"/>
                <w:lang w:val="en-GB"/>
              </w:rPr>
            </w:pPr>
          </w:p>
        </w:tc>
      </w:tr>
      <w:tr w:rsidR="007F51D3" w:rsidRPr="00C759BA" w14:paraId="13D29103" w14:textId="77777777" w:rsidTr="0078124A">
        <w:tc>
          <w:tcPr>
            <w:tcW w:w="3261" w:type="dxa"/>
            <w:tcBorders>
              <w:top w:val="single" w:sz="4" w:space="0" w:color="808080"/>
              <w:left w:val="nil"/>
              <w:bottom w:val="nil"/>
              <w:right w:val="nil"/>
            </w:tcBorders>
            <w:vAlign w:val="center"/>
            <w:hideMark/>
          </w:tcPr>
          <w:p w14:paraId="1F4390CE" w14:textId="71816F3F" w:rsidR="007F51D3" w:rsidRPr="00C759BA" w:rsidRDefault="007F51D3">
            <w:pPr>
              <w:spacing w:after="0" w:line="260" w:lineRule="atLeast"/>
              <w:rPr>
                <w:rFonts w:ascii="Arial" w:hAnsi="Arial" w:cs="Arial"/>
                <w:color w:val="231F20"/>
                <w:sz w:val="20"/>
                <w:szCs w:val="20"/>
              </w:rPr>
            </w:pPr>
            <w:r>
              <w:rPr>
                <w:rFonts w:ascii="Arial" w:hAnsi="Arial" w:cs="Arial"/>
                <w:sz w:val="20"/>
                <w:szCs w:val="20"/>
              </w:rPr>
              <w:t>Principal 1 N</w:t>
            </w:r>
            <w:r w:rsidRPr="00C759BA">
              <w:rPr>
                <w:rFonts w:ascii="Arial" w:hAnsi="Arial" w:cs="Arial"/>
                <w:sz w:val="20"/>
                <w:szCs w:val="20"/>
              </w:rPr>
              <w:t>ame</w:t>
            </w:r>
            <w:r w:rsidR="00860E78">
              <w:rPr>
                <w:rFonts w:ascii="Arial" w:hAnsi="Arial" w:cs="Arial"/>
                <w:sz w:val="20"/>
                <w:szCs w:val="20"/>
              </w:rPr>
              <w:t xml:space="preserve"> </w:t>
            </w:r>
          </w:p>
        </w:tc>
        <w:tc>
          <w:tcPr>
            <w:tcW w:w="283" w:type="dxa"/>
            <w:vAlign w:val="center"/>
          </w:tcPr>
          <w:p w14:paraId="7E1704A0" w14:textId="77777777" w:rsidR="007F51D3" w:rsidRPr="00C759BA" w:rsidRDefault="007F51D3" w:rsidP="0078124A">
            <w:pPr>
              <w:spacing w:after="0" w:line="260" w:lineRule="atLeast"/>
              <w:rPr>
                <w:rFonts w:ascii="Arial" w:hAnsi="Arial" w:cs="Arial"/>
                <w:color w:val="231F20"/>
                <w:sz w:val="20"/>
                <w:szCs w:val="20"/>
                <w:lang w:val="en-GB"/>
              </w:rPr>
            </w:pPr>
          </w:p>
        </w:tc>
        <w:tc>
          <w:tcPr>
            <w:tcW w:w="3119" w:type="dxa"/>
            <w:tcBorders>
              <w:top w:val="single" w:sz="4" w:space="0" w:color="808080"/>
              <w:left w:val="nil"/>
              <w:bottom w:val="nil"/>
              <w:right w:val="nil"/>
            </w:tcBorders>
            <w:vAlign w:val="center"/>
            <w:hideMark/>
          </w:tcPr>
          <w:p w14:paraId="54196D81" w14:textId="77777777" w:rsidR="007F51D3" w:rsidRPr="00C759BA" w:rsidRDefault="007F51D3" w:rsidP="0078124A">
            <w:pPr>
              <w:spacing w:after="0" w:line="260" w:lineRule="atLeast"/>
              <w:rPr>
                <w:rFonts w:ascii="Arial" w:hAnsi="Arial" w:cs="Arial"/>
                <w:color w:val="231F20"/>
                <w:sz w:val="20"/>
                <w:szCs w:val="20"/>
                <w:lang w:val="en-GB"/>
              </w:rPr>
            </w:pPr>
            <w:r>
              <w:rPr>
                <w:rFonts w:ascii="Arial" w:hAnsi="Arial" w:cs="Arial"/>
                <w:sz w:val="20"/>
                <w:szCs w:val="20"/>
                <w:lang w:val="en-GB"/>
              </w:rPr>
              <w:t>Principal</w:t>
            </w:r>
            <w:r w:rsidRPr="00C759BA">
              <w:rPr>
                <w:rFonts w:ascii="Arial" w:hAnsi="Arial" w:cs="Arial"/>
                <w:sz w:val="20"/>
                <w:szCs w:val="20"/>
                <w:lang w:val="en-GB"/>
              </w:rPr>
              <w:t xml:space="preserve"> 1 </w:t>
            </w:r>
            <w:r>
              <w:rPr>
                <w:rFonts w:ascii="Arial" w:hAnsi="Arial" w:cs="Arial"/>
                <w:sz w:val="20"/>
                <w:szCs w:val="20"/>
                <w:lang w:val="en-GB"/>
              </w:rPr>
              <w:t>S</w:t>
            </w:r>
            <w:r w:rsidRPr="00C759BA">
              <w:rPr>
                <w:rFonts w:ascii="Arial" w:hAnsi="Arial" w:cs="Arial"/>
                <w:sz w:val="20"/>
                <w:szCs w:val="20"/>
                <w:lang w:val="en-GB"/>
              </w:rPr>
              <w:t>ignature</w:t>
            </w:r>
          </w:p>
        </w:tc>
        <w:tc>
          <w:tcPr>
            <w:tcW w:w="283" w:type="dxa"/>
            <w:vAlign w:val="center"/>
          </w:tcPr>
          <w:p w14:paraId="6E8ABF9C" w14:textId="77777777" w:rsidR="007F51D3" w:rsidRPr="00C759BA" w:rsidRDefault="007F51D3" w:rsidP="0078124A">
            <w:pPr>
              <w:spacing w:after="0" w:line="260" w:lineRule="atLeast"/>
              <w:rPr>
                <w:rFonts w:ascii="Arial" w:hAnsi="Arial" w:cs="Arial"/>
                <w:color w:val="231F20"/>
                <w:sz w:val="20"/>
                <w:szCs w:val="20"/>
                <w:lang w:val="en-GB"/>
              </w:rPr>
            </w:pPr>
          </w:p>
        </w:tc>
        <w:tc>
          <w:tcPr>
            <w:tcW w:w="2552" w:type="dxa"/>
            <w:tcBorders>
              <w:top w:val="single" w:sz="4" w:space="0" w:color="808080"/>
              <w:left w:val="nil"/>
              <w:bottom w:val="nil"/>
              <w:right w:val="nil"/>
            </w:tcBorders>
            <w:vAlign w:val="center"/>
            <w:hideMark/>
          </w:tcPr>
          <w:p w14:paraId="5BE5A407" w14:textId="77777777" w:rsidR="007F51D3" w:rsidRPr="00C759BA" w:rsidRDefault="007F51D3" w:rsidP="0078124A">
            <w:pPr>
              <w:spacing w:after="0" w:line="260" w:lineRule="atLeast"/>
              <w:rPr>
                <w:rFonts w:ascii="Arial" w:hAnsi="Arial" w:cs="Arial"/>
                <w:color w:val="231F20"/>
                <w:sz w:val="20"/>
                <w:szCs w:val="20"/>
              </w:rPr>
            </w:pPr>
            <w:r w:rsidRPr="00C759BA">
              <w:rPr>
                <w:rFonts w:ascii="Arial" w:hAnsi="Arial" w:cs="Arial"/>
                <w:sz w:val="20"/>
                <w:szCs w:val="20"/>
              </w:rPr>
              <w:t>Date</w:t>
            </w:r>
          </w:p>
        </w:tc>
      </w:tr>
      <w:tr w:rsidR="007F51D3" w:rsidRPr="00C759BA" w14:paraId="7E354A75" w14:textId="77777777" w:rsidTr="0078124A">
        <w:trPr>
          <w:trHeight w:val="454"/>
        </w:trPr>
        <w:tc>
          <w:tcPr>
            <w:tcW w:w="326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1011EC38" w14:textId="77777777" w:rsidR="007F51D3" w:rsidRPr="00C759BA" w:rsidRDefault="007F51D3" w:rsidP="0078124A">
            <w:pPr>
              <w:pStyle w:val="Tablestyle"/>
              <w:spacing w:before="0" w:after="0"/>
              <w:rPr>
                <w:sz w:val="20"/>
                <w:szCs w:val="20"/>
              </w:rPr>
            </w:pPr>
          </w:p>
        </w:tc>
        <w:tc>
          <w:tcPr>
            <w:tcW w:w="283" w:type="dxa"/>
            <w:tcBorders>
              <w:top w:val="nil"/>
              <w:left w:val="single" w:sz="4" w:space="0" w:color="808080"/>
              <w:bottom w:val="nil"/>
              <w:right w:val="single" w:sz="4" w:space="0" w:color="808080"/>
            </w:tcBorders>
            <w:vAlign w:val="center"/>
          </w:tcPr>
          <w:p w14:paraId="1A9FE8CD" w14:textId="77777777" w:rsidR="007F51D3" w:rsidRPr="00C759BA" w:rsidRDefault="007F51D3" w:rsidP="0078124A">
            <w:pPr>
              <w:pStyle w:val="Tablestyle"/>
              <w:spacing w:before="0" w:after="0"/>
              <w:rPr>
                <w:sz w:val="20"/>
                <w:szCs w:val="20"/>
                <w:lang w:val="en-GB"/>
              </w:rPr>
            </w:pPr>
          </w:p>
        </w:tc>
        <w:tc>
          <w:tcPr>
            <w:tcW w:w="3119"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03B2CCC1" w14:textId="77777777" w:rsidR="007F51D3" w:rsidRPr="00C759BA" w:rsidRDefault="007F51D3" w:rsidP="0078124A">
            <w:pPr>
              <w:pStyle w:val="Tablestyle"/>
              <w:spacing w:before="0" w:after="0"/>
              <w:rPr>
                <w:sz w:val="20"/>
                <w:szCs w:val="20"/>
                <w:lang w:val="en-GB"/>
              </w:rPr>
            </w:pPr>
          </w:p>
        </w:tc>
        <w:tc>
          <w:tcPr>
            <w:tcW w:w="283" w:type="dxa"/>
            <w:tcBorders>
              <w:top w:val="nil"/>
              <w:left w:val="single" w:sz="4" w:space="0" w:color="808080"/>
              <w:bottom w:val="nil"/>
              <w:right w:val="single" w:sz="4" w:space="0" w:color="808080"/>
            </w:tcBorders>
            <w:vAlign w:val="center"/>
          </w:tcPr>
          <w:p w14:paraId="7D65B824" w14:textId="77777777" w:rsidR="007F51D3" w:rsidRPr="00C759BA" w:rsidRDefault="007F51D3" w:rsidP="0078124A">
            <w:pPr>
              <w:pStyle w:val="Tablestyle"/>
              <w:spacing w:before="0" w:after="0"/>
              <w:rPr>
                <w:sz w:val="20"/>
                <w:szCs w:val="20"/>
                <w:lang w:val="en-GB"/>
              </w:rPr>
            </w:pPr>
          </w:p>
        </w:tc>
        <w:tc>
          <w:tcPr>
            <w:tcW w:w="2552"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4256277A" w14:textId="77777777" w:rsidR="007F51D3" w:rsidRPr="00C759BA" w:rsidRDefault="007F51D3" w:rsidP="0078124A">
            <w:pPr>
              <w:pStyle w:val="Tablestyle"/>
              <w:spacing w:before="0" w:after="0"/>
              <w:rPr>
                <w:sz w:val="20"/>
                <w:szCs w:val="20"/>
              </w:rPr>
            </w:pPr>
          </w:p>
        </w:tc>
      </w:tr>
      <w:tr w:rsidR="007F51D3" w:rsidRPr="00C759BA" w14:paraId="411DBB8F" w14:textId="77777777" w:rsidTr="0078124A">
        <w:tc>
          <w:tcPr>
            <w:tcW w:w="3261" w:type="dxa"/>
            <w:tcBorders>
              <w:top w:val="single" w:sz="4" w:space="0" w:color="808080"/>
              <w:left w:val="nil"/>
              <w:bottom w:val="nil"/>
              <w:right w:val="nil"/>
            </w:tcBorders>
            <w:vAlign w:val="center"/>
            <w:hideMark/>
          </w:tcPr>
          <w:p w14:paraId="5D767438" w14:textId="77777777" w:rsidR="007F51D3" w:rsidRPr="00C759BA" w:rsidRDefault="007F51D3" w:rsidP="0078124A">
            <w:pPr>
              <w:spacing w:after="0" w:line="260" w:lineRule="atLeast"/>
              <w:rPr>
                <w:rFonts w:ascii="Arial" w:hAnsi="Arial" w:cs="Arial"/>
                <w:color w:val="231F20"/>
                <w:sz w:val="20"/>
                <w:szCs w:val="20"/>
              </w:rPr>
            </w:pPr>
            <w:r>
              <w:rPr>
                <w:rFonts w:ascii="Arial" w:hAnsi="Arial" w:cs="Arial"/>
                <w:sz w:val="20"/>
                <w:szCs w:val="20"/>
              </w:rPr>
              <w:t>Principal 2 N</w:t>
            </w:r>
            <w:r w:rsidRPr="00C759BA">
              <w:rPr>
                <w:rFonts w:ascii="Arial" w:hAnsi="Arial" w:cs="Arial"/>
                <w:sz w:val="20"/>
                <w:szCs w:val="20"/>
              </w:rPr>
              <w:t>ame</w:t>
            </w:r>
          </w:p>
        </w:tc>
        <w:tc>
          <w:tcPr>
            <w:tcW w:w="283" w:type="dxa"/>
            <w:vAlign w:val="center"/>
          </w:tcPr>
          <w:p w14:paraId="24558301" w14:textId="77777777" w:rsidR="007F51D3" w:rsidRPr="00C759BA" w:rsidRDefault="007F51D3" w:rsidP="0078124A">
            <w:pPr>
              <w:spacing w:after="0" w:line="260" w:lineRule="atLeast"/>
              <w:rPr>
                <w:rFonts w:ascii="Arial" w:hAnsi="Arial" w:cs="Arial"/>
                <w:color w:val="231F20"/>
                <w:sz w:val="20"/>
                <w:szCs w:val="20"/>
              </w:rPr>
            </w:pPr>
          </w:p>
        </w:tc>
        <w:tc>
          <w:tcPr>
            <w:tcW w:w="3119" w:type="dxa"/>
            <w:tcBorders>
              <w:top w:val="single" w:sz="4" w:space="0" w:color="808080"/>
              <w:left w:val="nil"/>
              <w:bottom w:val="nil"/>
              <w:right w:val="nil"/>
            </w:tcBorders>
            <w:vAlign w:val="center"/>
            <w:hideMark/>
          </w:tcPr>
          <w:p w14:paraId="7F8F7E19" w14:textId="77777777" w:rsidR="007F51D3" w:rsidRPr="00C759BA" w:rsidRDefault="007F51D3" w:rsidP="0078124A">
            <w:pPr>
              <w:spacing w:after="0" w:line="260" w:lineRule="atLeast"/>
              <w:rPr>
                <w:rFonts w:ascii="Arial" w:hAnsi="Arial" w:cs="Arial"/>
                <w:color w:val="231F20"/>
                <w:sz w:val="20"/>
                <w:szCs w:val="20"/>
              </w:rPr>
            </w:pPr>
            <w:r>
              <w:rPr>
                <w:rFonts w:ascii="Arial" w:hAnsi="Arial" w:cs="Arial"/>
                <w:sz w:val="20"/>
                <w:szCs w:val="20"/>
              </w:rPr>
              <w:t>Principal 2 S</w:t>
            </w:r>
            <w:r w:rsidRPr="00C759BA">
              <w:rPr>
                <w:rFonts w:ascii="Arial" w:hAnsi="Arial" w:cs="Arial"/>
                <w:sz w:val="20"/>
                <w:szCs w:val="20"/>
              </w:rPr>
              <w:t>ignature</w:t>
            </w:r>
          </w:p>
        </w:tc>
        <w:tc>
          <w:tcPr>
            <w:tcW w:w="283" w:type="dxa"/>
            <w:vAlign w:val="center"/>
          </w:tcPr>
          <w:p w14:paraId="3EE582E3" w14:textId="77777777" w:rsidR="007F51D3" w:rsidRPr="00C759BA" w:rsidRDefault="007F51D3" w:rsidP="0078124A">
            <w:pPr>
              <w:spacing w:after="0" w:line="260" w:lineRule="atLeast"/>
              <w:rPr>
                <w:rFonts w:ascii="Arial" w:hAnsi="Arial" w:cs="Arial"/>
                <w:color w:val="231F20"/>
                <w:sz w:val="20"/>
                <w:szCs w:val="20"/>
              </w:rPr>
            </w:pPr>
          </w:p>
        </w:tc>
        <w:tc>
          <w:tcPr>
            <w:tcW w:w="2552" w:type="dxa"/>
            <w:tcBorders>
              <w:top w:val="single" w:sz="4" w:space="0" w:color="808080"/>
              <w:left w:val="nil"/>
              <w:bottom w:val="nil"/>
              <w:right w:val="nil"/>
            </w:tcBorders>
            <w:vAlign w:val="center"/>
            <w:hideMark/>
          </w:tcPr>
          <w:p w14:paraId="05DB1769" w14:textId="77777777" w:rsidR="007F51D3" w:rsidRPr="00C759BA" w:rsidRDefault="007F51D3" w:rsidP="0078124A">
            <w:pPr>
              <w:spacing w:after="0" w:line="260" w:lineRule="atLeast"/>
              <w:rPr>
                <w:rFonts w:ascii="Arial" w:hAnsi="Arial" w:cs="Arial"/>
                <w:color w:val="231F20"/>
                <w:sz w:val="20"/>
                <w:szCs w:val="20"/>
              </w:rPr>
            </w:pPr>
            <w:r w:rsidRPr="00C759BA">
              <w:rPr>
                <w:rFonts w:ascii="Arial" w:hAnsi="Arial" w:cs="Arial"/>
                <w:sz w:val="20"/>
                <w:szCs w:val="20"/>
              </w:rPr>
              <w:t>Date</w:t>
            </w:r>
          </w:p>
        </w:tc>
      </w:tr>
      <w:tr w:rsidR="007F51D3" w:rsidRPr="00C759BA" w14:paraId="11AD22BB" w14:textId="77777777" w:rsidTr="0078124A">
        <w:trPr>
          <w:trHeight w:val="454"/>
        </w:trPr>
        <w:tc>
          <w:tcPr>
            <w:tcW w:w="3261" w:type="dxa"/>
            <w:tcBorders>
              <w:top w:val="single" w:sz="4" w:space="0" w:color="808080"/>
              <w:left w:val="single" w:sz="4" w:space="0" w:color="808080"/>
              <w:bottom w:val="single" w:sz="4" w:space="0" w:color="808080"/>
              <w:right w:val="single" w:sz="4" w:space="0" w:color="808080"/>
            </w:tcBorders>
            <w:vAlign w:val="center"/>
            <w:hideMark/>
          </w:tcPr>
          <w:p w14:paraId="2CB1416E" w14:textId="77777777" w:rsidR="007F51D3" w:rsidRPr="00C759BA" w:rsidRDefault="007F51D3" w:rsidP="0078124A">
            <w:pPr>
              <w:pStyle w:val="Tablestyle"/>
              <w:spacing w:before="0" w:after="0"/>
              <w:rPr>
                <w:sz w:val="20"/>
                <w:szCs w:val="20"/>
              </w:rPr>
            </w:pPr>
          </w:p>
        </w:tc>
        <w:tc>
          <w:tcPr>
            <w:tcW w:w="283" w:type="dxa"/>
            <w:tcBorders>
              <w:top w:val="nil"/>
              <w:left w:val="single" w:sz="4" w:space="0" w:color="808080"/>
              <w:bottom w:val="nil"/>
              <w:right w:val="single" w:sz="4" w:space="0" w:color="808080"/>
            </w:tcBorders>
            <w:vAlign w:val="center"/>
          </w:tcPr>
          <w:p w14:paraId="2727E2B1" w14:textId="77777777" w:rsidR="007F51D3" w:rsidRPr="00C759BA" w:rsidRDefault="007F51D3" w:rsidP="0078124A">
            <w:pPr>
              <w:pStyle w:val="Tablestyle"/>
              <w:spacing w:before="0" w:after="0"/>
              <w:rPr>
                <w:sz w:val="20"/>
                <w:szCs w:val="20"/>
                <w:lang w:val="en-GB"/>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40306FF3" w14:textId="77777777" w:rsidR="007F51D3" w:rsidRPr="00C759BA" w:rsidRDefault="007F51D3" w:rsidP="0078124A">
            <w:pPr>
              <w:pStyle w:val="Tablestyle"/>
              <w:spacing w:before="0" w:after="0"/>
              <w:rPr>
                <w:sz w:val="20"/>
                <w:szCs w:val="20"/>
                <w:lang w:val="en-GB"/>
              </w:rPr>
            </w:pPr>
          </w:p>
        </w:tc>
        <w:tc>
          <w:tcPr>
            <w:tcW w:w="283" w:type="dxa"/>
            <w:tcBorders>
              <w:top w:val="nil"/>
              <w:left w:val="single" w:sz="4" w:space="0" w:color="808080"/>
              <w:bottom w:val="nil"/>
              <w:right w:val="single" w:sz="4" w:space="0" w:color="808080"/>
            </w:tcBorders>
            <w:vAlign w:val="center"/>
          </w:tcPr>
          <w:p w14:paraId="1D439A57" w14:textId="77777777" w:rsidR="007F51D3" w:rsidRPr="00C759BA" w:rsidRDefault="007F51D3" w:rsidP="0078124A">
            <w:pPr>
              <w:pStyle w:val="Tablestyle"/>
              <w:spacing w:before="0" w:after="0"/>
              <w:rPr>
                <w:sz w:val="20"/>
                <w:szCs w:val="20"/>
                <w:lang w:val="en-GB"/>
              </w:rPr>
            </w:pPr>
          </w:p>
        </w:tc>
        <w:tc>
          <w:tcPr>
            <w:tcW w:w="2552" w:type="dxa"/>
            <w:tcBorders>
              <w:top w:val="single" w:sz="4" w:space="0" w:color="808080"/>
              <w:left w:val="single" w:sz="4" w:space="0" w:color="808080"/>
              <w:bottom w:val="single" w:sz="4" w:space="0" w:color="808080"/>
              <w:right w:val="single" w:sz="4" w:space="0" w:color="808080"/>
            </w:tcBorders>
            <w:vAlign w:val="center"/>
            <w:hideMark/>
          </w:tcPr>
          <w:p w14:paraId="4584C602" w14:textId="77777777" w:rsidR="007F51D3" w:rsidRPr="00C759BA" w:rsidRDefault="007F51D3" w:rsidP="0078124A">
            <w:pPr>
              <w:pStyle w:val="Tablestyle"/>
              <w:spacing w:before="0" w:after="0"/>
              <w:rPr>
                <w:sz w:val="20"/>
                <w:szCs w:val="20"/>
              </w:rPr>
            </w:pPr>
          </w:p>
        </w:tc>
      </w:tr>
      <w:tr w:rsidR="007F51D3" w:rsidRPr="00C759BA" w14:paraId="2016B79A" w14:textId="77777777" w:rsidTr="0078124A">
        <w:tc>
          <w:tcPr>
            <w:tcW w:w="3261" w:type="dxa"/>
            <w:tcBorders>
              <w:top w:val="single" w:sz="4" w:space="0" w:color="808080"/>
              <w:left w:val="nil"/>
              <w:bottom w:val="nil"/>
              <w:right w:val="nil"/>
            </w:tcBorders>
            <w:vAlign w:val="center"/>
            <w:hideMark/>
          </w:tcPr>
          <w:p w14:paraId="3A1A17E8" w14:textId="77777777" w:rsidR="007F51D3" w:rsidRPr="00C759BA" w:rsidRDefault="007F51D3" w:rsidP="0078124A">
            <w:pPr>
              <w:spacing w:after="0" w:line="260" w:lineRule="atLeast"/>
              <w:rPr>
                <w:rFonts w:ascii="Arial" w:hAnsi="Arial" w:cs="Arial"/>
                <w:color w:val="231F20"/>
                <w:sz w:val="20"/>
                <w:szCs w:val="20"/>
              </w:rPr>
            </w:pPr>
            <w:r>
              <w:rPr>
                <w:rFonts w:ascii="Arial" w:hAnsi="Arial" w:cs="Arial"/>
                <w:sz w:val="20"/>
                <w:szCs w:val="20"/>
              </w:rPr>
              <w:t>Adviser N</w:t>
            </w:r>
            <w:r w:rsidRPr="00C759BA">
              <w:rPr>
                <w:rFonts w:ascii="Arial" w:hAnsi="Arial" w:cs="Arial"/>
                <w:sz w:val="20"/>
                <w:szCs w:val="20"/>
              </w:rPr>
              <w:t>ame</w:t>
            </w:r>
          </w:p>
        </w:tc>
        <w:tc>
          <w:tcPr>
            <w:tcW w:w="283" w:type="dxa"/>
            <w:vAlign w:val="center"/>
          </w:tcPr>
          <w:p w14:paraId="1613ED0F" w14:textId="77777777" w:rsidR="007F51D3" w:rsidRPr="00C759BA" w:rsidRDefault="007F51D3" w:rsidP="0078124A">
            <w:pPr>
              <w:spacing w:after="0" w:line="260" w:lineRule="atLeast"/>
              <w:rPr>
                <w:rFonts w:ascii="Arial" w:hAnsi="Arial" w:cs="Arial"/>
                <w:color w:val="231F20"/>
                <w:sz w:val="20"/>
                <w:szCs w:val="20"/>
              </w:rPr>
            </w:pPr>
          </w:p>
        </w:tc>
        <w:tc>
          <w:tcPr>
            <w:tcW w:w="3119" w:type="dxa"/>
            <w:tcBorders>
              <w:top w:val="single" w:sz="4" w:space="0" w:color="808080"/>
              <w:left w:val="nil"/>
              <w:bottom w:val="nil"/>
              <w:right w:val="nil"/>
            </w:tcBorders>
            <w:vAlign w:val="center"/>
            <w:hideMark/>
          </w:tcPr>
          <w:p w14:paraId="157A20C2" w14:textId="77777777" w:rsidR="007F51D3" w:rsidRPr="00C759BA" w:rsidRDefault="007F51D3" w:rsidP="0078124A">
            <w:pPr>
              <w:spacing w:after="0" w:line="260" w:lineRule="atLeast"/>
              <w:rPr>
                <w:rFonts w:ascii="Arial" w:hAnsi="Arial" w:cs="Arial"/>
                <w:color w:val="231F20"/>
                <w:sz w:val="20"/>
                <w:szCs w:val="20"/>
              </w:rPr>
            </w:pPr>
            <w:r w:rsidRPr="00C759BA">
              <w:rPr>
                <w:rFonts w:ascii="Arial" w:hAnsi="Arial" w:cs="Arial"/>
                <w:sz w:val="20"/>
                <w:szCs w:val="20"/>
              </w:rPr>
              <w:t xml:space="preserve">Adviser </w:t>
            </w:r>
            <w:r>
              <w:rPr>
                <w:rFonts w:ascii="Arial" w:hAnsi="Arial" w:cs="Arial"/>
                <w:sz w:val="20"/>
                <w:szCs w:val="20"/>
              </w:rPr>
              <w:t>S</w:t>
            </w:r>
            <w:r w:rsidRPr="00C759BA">
              <w:rPr>
                <w:rFonts w:ascii="Arial" w:hAnsi="Arial" w:cs="Arial"/>
                <w:sz w:val="20"/>
                <w:szCs w:val="20"/>
              </w:rPr>
              <w:t>ignature</w:t>
            </w:r>
          </w:p>
        </w:tc>
        <w:tc>
          <w:tcPr>
            <w:tcW w:w="283" w:type="dxa"/>
            <w:vAlign w:val="center"/>
          </w:tcPr>
          <w:p w14:paraId="094770D2" w14:textId="77777777" w:rsidR="007F51D3" w:rsidRPr="00C759BA" w:rsidRDefault="007F51D3" w:rsidP="0078124A">
            <w:pPr>
              <w:spacing w:after="0" w:line="260" w:lineRule="atLeast"/>
              <w:rPr>
                <w:rFonts w:ascii="Arial" w:hAnsi="Arial" w:cs="Arial"/>
                <w:color w:val="231F20"/>
                <w:sz w:val="20"/>
                <w:szCs w:val="20"/>
              </w:rPr>
            </w:pPr>
          </w:p>
        </w:tc>
        <w:tc>
          <w:tcPr>
            <w:tcW w:w="2552" w:type="dxa"/>
            <w:tcBorders>
              <w:top w:val="single" w:sz="4" w:space="0" w:color="808080"/>
              <w:left w:val="nil"/>
              <w:bottom w:val="nil"/>
              <w:right w:val="nil"/>
            </w:tcBorders>
            <w:vAlign w:val="center"/>
            <w:hideMark/>
          </w:tcPr>
          <w:p w14:paraId="14BFE090" w14:textId="77777777" w:rsidR="007F51D3" w:rsidRPr="00C759BA" w:rsidRDefault="007F51D3" w:rsidP="0078124A">
            <w:pPr>
              <w:spacing w:after="0" w:line="260" w:lineRule="atLeast"/>
              <w:rPr>
                <w:rFonts w:ascii="Arial" w:hAnsi="Arial" w:cs="Arial"/>
                <w:color w:val="231F20"/>
                <w:sz w:val="20"/>
                <w:szCs w:val="20"/>
              </w:rPr>
            </w:pPr>
            <w:r w:rsidRPr="00C759BA">
              <w:rPr>
                <w:rFonts w:ascii="Arial" w:hAnsi="Arial" w:cs="Arial"/>
                <w:sz w:val="20"/>
                <w:szCs w:val="20"/>
              </w:rPr>
              <w:t>Date</w:t>
            </w:r>
          </w:p>
        </w:tc>
      </w:tr>
    </w:tbl>
    <w:p w14:paraId="75D2AC60" w14:textId="77777777" w:rsidR="007F51D3" w:rsidRDefault="007F51D3" w:rsidP="009B479E">
      <w:pPr>
        <w:pStyle w:val="Affinia1"/>
        <w:rPr>
          <w:lang w:val="en-US" w:eastAsia="zh-CN"/>
        </w:rPr>
      </w:pPr>
    </w:p>
    <w:p w14:paraId="61E94D27" w14:textId="77777777" w:rsidR="007F51D3" w:rsidRDefault="007F51D3">
      <w:pPr>
        <w:rPr>
          <w:rFonts w:ascii="Arial" w:hAnsi="Arial" w:cs="Arial"/>
          <w:b/>
          <w:color w:val="00C6D7"/>
          <w:sz w:val="36"/>
          <w:szCs w:val="60"/>
          <w:lang w:val="en-US" w:eastAsia="zh-CN"/>
        </w:rPr>
      </w:pPr>
      <w:r>
        <w:rPr>
          <w:lang w:val="en-US" w:eastAsia="zh-CN"/>
        </w:rPr>
        <w:br w:type="page"/>
      </w:r>
    </w:p>
    <w:p w14:paraId="7F5FD3FD" w14:textId="2E2BD078" w:rsidR="005E3683" w:rsidRDefault="009B479E" w:rsidP="009B479E">
      <w:pPr>
        <w:pStyle w:val="Affinia1"/>
        <w:rPr>
          <w:lang w:val="en-US" w:eastAsia="zh-CN"/>
        </w:rPr>
      </w:pPr>
      <w:r>
        <w:rPr>
          <w:lang w:val="en-US" w:eastAsia="zh-CN"/>
        </w:rPr>
        <w:lastRenderedPageBreak/>
        <w:t>Adviser Notes</w:t>
      </w:r>
    </w:p>
    <w:tbl>
      <w:tblPr>
        <w:tblStyle w:val="TableGrid"/>
        <w:tblW w:w="0" w:type="auto"/>
        <w:tblLook w:val="04A0" w:firstRow="1" w:lastRow="0" w:firstColumn="1" w:lastColumn="0" w:noHBand="0" w:noVBand="1"/>
      </w:tblPr>
      <w:tblGrid>
        <w:gridCol w:w="9628"/>
      </w:tblGrid>
      <w:tr w:rsidR="00C759BA" w14:paraId="2FCF1989" w14:textId="77777777" w:rsidTr="00C759BA">
        <w:trPr>
          <w:trHeight w:val="13477"/>
        </w:trPr>
        <w:tc>
          <w:tcPr>
            <w:tcW w:w="9854" w:type="dxa"/>
          </w:tcPr>
          <w:p w14:paraId="4322F99F" w14:textId="77777777" w:rsidR="00C759BA" w:rsidRDefault="00C759BA" w:rsidP="00C759BA">
            <w:pPr>
              <w:rPr>
                <w:lang w:val="en-US" w:eastAsia="zh-CN"/>
              </w:rPr>
            </w:pPr>
          </w:p>
        </w:tc>
      </w:tr>
    </w:tbl>
    <w:p w14:paraId="5C7D56AF" w14:textId="77777777" w:rsidR="00C759BA" w:rsidRPr="00286E46" w:rsidRDefault="00C759BA" w:rsidP="00C759BA">
      <w:pPr>
        <w:rPr>
          <w:lang w:val="en-US" w:eastAsia="zh-CN"/>
        </w:rPr>
      </w:pPr>
    </w:p>
    <w:sectPr w:rsidR="00C759BA" w:rsidRPr="00286E46" w:rsidSect="0078124A">
      <w:footerReference w:type="default" r:id="rId11"/>
      <w:pgSz w:w="11906" w:h="16838"/>
      <w:pgMar w:top="1134"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D2BA5" w14:textId="77777777" w:rsidR="00282DEC" w:rsidRDefault="00282DEC" w:rsidP="00743F6A">
      <w:pPr>
        <w:spacing w:after="0" w:line="240" w:lineRule="auto"/>
      </w:pPr>
      <w:r>
        <w:separator/>
      </w:r>
    </w:p>
  </w:endnote>
  <w:endnote w:type="continuationSeparator" w:id="0">
    <w:p w14:paraId="70A63FF7" w14:textId="77777777" w:rsidR="00282DEC" w:rsidRDefault="00282DEC" w:rsidP="00743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yriad Pr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E2B79" w14:textId="77777777" w:rsidR="00BE4056" w:rsidRPr="00E4584F" w:rsidRDefault="00BE4056" w:rsidP="0078124A">
    <w:pPr>
      <w:spacing w:after="0" w:line="240" w:lineRule="auto"/>
      <w:ind w:right="-567"/>
      <w:rPr>
        <w:sz w:val="18"/>
        <w:szCs w:val="18"/>
      </w:rPr>
    </w:pPr>
    <w:r>
      <w:rPr>
        <w:sz w:val="18"/>
        <w:szCs w:val="18"/>
      </w:rPr>
      <w:t>A</w:t>
    </w:r>
    <w:r w:rsidRPr="00E4584F">
      <w:rPr>
        <w:sz w:val="18"/>
        <w:szCs w:val="18"/>
      </w:rPr>
      <w:t>ffinia Financial Advisers Limited  ABN 13 085 335 397 AFSL No. 237857</w:t>
    </w:r>
  </w:p>
  <w:p w14:paraId="6BF689B6" w14:textId="77777777" w:rsidR="00BE4056" w:rsidRPr="00E4584F" w:rsidRDefault="00BE4056" w:rsidP="0078124A">
    <w:pPr>
      <w:spacing w:after="0" w:line="240" w:lineRule="auto"/>
      <w:ind w:right="-567"/>
      <w:rPr>
        <w:sz w:val="18"/>
        <w:szCs w:val="18"/>
      </w:rPr>
    </w:pPr>
    <w:r w:rsidRPr="00E4584F">
      <w:rPr>
        <w:sz w:val="18"/>
        <w:szCs w:val="18"/>
      </w:rPr>
      <w:t>Level 16, 363 George Street Sydney NSW 2000  GPO Box 5380 Sydney NSW 2001</w:t>
    </w:r>
  </w:p>
  <w:p w14:paraId="0462F681" w14:textId="697F4DC7" w:rsidR="00BE4056" w:rsidRPr="0078124A" w:rsidRDefault="00BE4056" w:rsidP="0078124A">
    <w:pPr>
      <w:pStyle w:val="Footer"/>
      <w:tabs>
        <w:tab w:val="clear" w:pos="9026"/>
        <w:tab w:val="right" w:pos="9639"/>
      </w:tabs>
    </w:pPr>
    <w:r w:rsidRPr="00E4584F">
      <w:rPr>
        <w:b/>
        <w:sz w:val="18"/>
        <w:szCs w:val="18"/>
      </w:rPr>
      <w:t xml:space="preserve">t </w:t>
    </w:r>
    <w:r w:rsidRPr="00E4584F">
      <w:rPr>
        <w:sz w:val="18"/>
        <w:szCs w:val="18"/>
      </w:rPr>
      <w:t xml:space="preserve">1300 AFFINIA (1300 233 4642)  </w:t>
    </w:r>
    <w:r w:rsidRPr="00E4584F">
      <w:rPr>
        <w:b/>
        <w:sz w:val="18"/>
        <w:szCs w:val="18"/>
      </w:rPr>
      <w:t>e</w:t>
    </w:r>
    <w:r w:rsidRPr="00E4584F">
      <w:rPr>
        <w:sz w:val="18"/>
        <w:szCs w:val="18"/>
      </w:rPr>
      <w:t xml:space="preserve"> hello@affinia.com.au  </w:t>
    </w:r>
    <w:r w:rsidRPr="00E4584F">
      <w:rPr>
        <w:b/>
        <w:sz w:val="18"/>
        <w:szCs w:val="18"/>
      </w:rPr>
      <w:t>w</w:t>
    </w:r>
    <w:r w:rsidRPr="00E4584F">
      <w:rPr>
        <w:sz w:val="18"/>
        <w:szCs w:val="18"/>
      </w:rPr>
      <w:t xml:space="preserve"> </w:t>
    </w:r>
    <w:hyperlink r:id="rId1" w:history="1">
      <w:r w:rsidRPr="00E63C04">
        <w:rPr>
          <w:rStyle w:val="Hyperlink"/>
          <w:sz w:val="18"/>
          <w:szCs w:val="18"/>
        </w:rPr>
        <w:t>www.affinia.com.au</w:t>
      </w:r>
    </w:hyperlink>
    <w:r w:rsidRPr="005338B0">
      <w:rPr>
        <w:b/>
        <w:color w:val="00C6D7"/>
        <w:sz w:val="24"/>
      </w:rPr>
      <w:t xml:space="preserve"> </w:t>
    </w:r>
    <w:r>
      <w:rPr>
        <w:b/>
        <w:color w:val="00C6D7"/>
        <w:sz w:val="24"/>
      </w:rPr>
      <w:tab/>
    </w:r>
    <w:r w:rsidRPr="00754EB6">
      <w:rPr>
        <w:sz w:val="18"/>
        <w:szCs w:val="18"/>
      </w:rPr>
      <w:t xml:space="preserve">Page </w:t>
    </w:r>
    <w:r w:rsidRPr="00754EB6">
      <w:rPr>
        <w:sz w:val="18"/>
        <w:szCs w:val="18"/>
      </w:rPr>
      <w:fldChar w:fldCharType="begin"/>
    </w:r>
    <w:r w:rsidRPr="00754EB6">
      <w:rPr>
        <w:sz w:val="18"/>
        <w:szCs w:val="18"/>
      </w:rPr>
      <w:instrText xml:space="preserve"> PAGE </w:instrText>
    </w:r>
    <w:r w:rsidRPr="00754EB6">
      <w:rPr>
        <w:sz w:val="18"/>
        <w:szCs w:val="18"/>
      </w:rPr>
      <w:fldChar w:fldCharType="separate"/>
    </w:r>
    <w:r w:rsidR="00BA44C9">
      <w:rPr>
        <w:noProof/>
        <w:sz w:val="18"/>
        <w:szCs w:val="18"/>
      </w:rPr>
      <w:t>12</w:t>
    </w:r>
    <w:r w:rsidRPr="00754EB6">
      <w:rPr>
        <w:sz w:val="18"/>
        <w:szCs w:val="18"/>
      </w:rPr>
      <w:fldChar w:fldCharType="end"/>
    </w:r>
    <w:r w:rsidRPr="00754EB6">
      <w:rPr>
        <w:sz w:val="18"/>
        <w:szCs w:val="18"/>
      </w:rPr>
      <w:t xml:space="preserve"> of </w:t>
    </w:r>
    <w:r w:rsidRPr="00754EB6">
      <w:rPr>
        <w:sz w:val="18"/>
        <w:szCs w:val="18"/>
      </w:rPr>
      <w:fldChar w:fldCharType="begin"/>
    </w:r>
    <w:r w:rsidRPr="00754EB6">
      <w:rPr>
        <w:sz w:val="18"/>
        <w:szCs w:val="18"/>
      </w:rPr>
      <w:instrText xml:space="preserve"> NUMPAGES </w:instrText>
    </w:r>
    <w:r w:rsidRPr="00754EB6">
      <w:rPr>
        <w:sz w:val="18"/>
        <w:szCs w:val="18"/>
      </w:rPr>
      <w:fldChar w:fldCharType="separate"/>
    </w:r>
    <w:r w:rsidR="00BA44C9">
      <w:rPr>
        <w:noProof/>
        <w:sz w:val="18"/>
        <w:szCs w:val="18"/>
      </w:rPr>
      <w:t>20</w:t>
    </w:r>
    <w:r w:rsidRPr="00754EB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D6C6B" w14:textId="77777777" w:rsidR="00282DEC" w:rsidRDefault="00282DEC" w:rsidP="00743F6A">
      <w:pPr>
        <w:spacing w:after="0" w:line="240" w:lineRule="auto"/>
      </w:pPr>
      <w:r>
        <w:separator/>
      </w:r>
    </w:p>
  </w:footnote>
  <w:footnote w:type="continuationSeparator" w:id="0">
    <w:p w14:paraId="36599222" w14:textId="77777777" w:rsidR="00282DEC" w:rsidRDefault="00282DEC" w:rsidP="00743F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9AE40D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FAE567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lvl w:ilvl="0">
      <w:start w:val="1"/>
      <w:numFmt w:val="bullet"/>
      <w:pStyle w:val="BulletPoint"/>
      <w:lvlText w:val=""/>
      <w:lvlJc w:val="left"/>
      <w:pPr>
        <w:tabs>
          <w:tab w:val="num" w:pos="0"/>
        </w:tabs>
        <w:ind w:left="227" w:hanging="227"/>
      </w:pPr>
      <w:rPr>
        <w:rFonts w:ascii="Symbol" w:hAnsi="Symbol" w:cs="Symbol"/>
      </w:rPr>
    </w:lvl>
  </w:abstractNum>
  <w:abstractNum w:abstractNumId="3" w15:restartNumberingAfterBreak="0">
    <w:nsid w:val="0000000E"/>
    <w:multiLevelType w:val="singleLevel"/>
    <w:tmpl w:val="0000000E"/>
    <w:name w:val="WW8Num154"/>
    <w:lvl w:ilvl="0">
      <w:start w:val="1"/>
      <w:numFmt w:val="bullet"/>
      <w:lvlText w:val=""/>
      <w:lvlJc w:val="left"/>
      <w:pPr>
        <w:tabs>
          <w:tab w:val="num" w:pos="1080"/>
        </w:tabs>
        <w:ind w:left="1080" w:hanging="360"/>
      </w:pPr>
      <w:rPr>
        <w:rFonts w:ascii="Symbol" w:hAnsi="Symbol" w:cs="Symbol"/>
        <w:color w:val="000000"/>
        <w:sz w:val="16"/>
        <w:szCs w:val="16"/>
      </w:rPr>
    </w:lvl>
  </w:abstractNum>
  <w:abstractNum w:abstractNumId="4" w15:restartNumberingAfterBreak="0">
    <w:nsid w:val="00000032"/>
    <w:multiLevelType w:val="singleLevel"/>
    <w:tmpl w:val="00000032"/>
    <w:name w:val="WW8Num208"/>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34"/>
    <w:multiLevelType w:val="singleLevel"/>
    <w:tmpl w:val="00000034"/>
    <w:name w:val="WW8Num254"/>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36"/>
    <w:multiLevelType w:val="singleLevel"/>
    <w:tmpl w:val="00000036"/>
    <w:name w:val="WW8Num258"/>
    <w:lvl w:ilvl="0">
      <w:start w:val="1"/>
      <w:numFmt w:val="bullet"/>
      <w:lvlText w:val=""/>
      <w:lvlJc w:val="left"/>
      <w:pPr>
        <w:tabs>
          <w:tab w:val="num" w:pos="720"/>
        </w:tabs>
        <w:ind w:left="720" w:hanging="360"/>
      </w:pPr>
      <w:rPr>
        <w:rFonts w:ascii="Symbol" w:hAnsi="Symbol"/>
      </w:rPr>
    </w:lvl>
  </w:abstractNum>
  <w:abstractNum w:abstractNumId="7" w15:restartNumberingAfterBreak="0">
    <w:nsid w:val="016E009D"/>
    <w:multiLevelType w:val="hybridMultilevel"/>
    <w:tmpl w:val="4FFA9C3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8D86BAE"/>
    <w:multiLevelType w:val="hybridMultilevel"/>
    <w:tmpl w:val="0A5A846C"/>
    <w:styleLink w:val="StyleBulletedWingdingssymbolLeft0cmHanging063cm2"/>
    <w:lvl w:ilvl="0" w:tplc="95D4528C">
      <w:start w:val="1"/>
      <w:numFmt w:val="bullet"/>
      <w:lvlText w:val=""/>
      <w:lvlJc w:val="left"/>
      <w:pPr>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9496F18"/>
    <w:multiLevelType w:val="hybridMultilevel"/>
    <w:tmpl w:val="2878F3FA"/>
    <w:lvl w:ilvl="0" w:tplc="7160EBB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10E7DD5"/>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1" w15:restartNumberingAfterBreak="0">
    <w:nsid w:val="176779E4"/>
    <w:multiLevelType w:val="hybridMultilevel"/>
    <w:tmpl w:val="04661EAE"/>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2" w15:restartNumberingAfterBreak="0">
    <w:nsid w:val="24835FE8"/>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3" w15:restartNumberingAfterBreak="0">
    <w:nsid w:val="33C65F88"/>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4" w15:restartNumberingAfterBreak="0">
    <w:nsid w:val="342243C1"/>
    <w:multiLevelType w:val="hybridMultilevel"/>
    <w:tmpl w:val="40C2E662"/>
    <w:lvl w:ilvl="0" w:tplc="CAFA826A">
      <w:numFmt w:val="bullet"/>
      <w:lvlText w:val=""/>
      <w:lvlJc w:val="left"/>
      <w:pPr>
        <w:ind w:left="360" w:hanging="360"/>
      </w:pPr>
      <w:rPr>
        <w:rFonts w:ascii="Wingdings" w:eastAsiaTheme="minorHAnsi" w:hAnsi="Wingdings"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DBE7023"/>
    <w:multiLevelType w:val="hybridMultilevel"/>
    <w:tmpl w:val="3B326132"/>
    <w:lvl w:ilvl="0" w:tplc="3CE44F34">
      <w:start w:val="1"/>
      <w:numFmt w:val="bullet"/>
      <w:pStyle w:val="Bullets1stindent"/>
      <w:lvlText w:val="•"/>
      <w:lvlJc w:val="left"/>
      <w:pPr>
        <w:tabs>
          <w:tab w:val="num" w:pos="896"/>
        </w:tabs>
        <w:ind w:left="896" w:hanging="357"/>
      </w:pPr>
      <w:rPr>
        <w:rFonts w:ascii="Arial" w:hAnsi="Arial" w:hint="default"/>
        <w:b w:val="0"/>
        <w:i w:val="0"/>
        <w:position w:val="-4"/>
        <w:sz w:val="3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DB5C15"/>
    <w:multiLevelType w:val="hybridMultilevel"/>
    <w:tmpl w:val="9D901840"/>
    <w:lvl w:ilvl="0" w:tplc="116A8DD2">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4211D5"/>
    <w:multiLevelType w:val="hybridMultilevel"/>
    <w:tmpl w:val="04661EAE"/>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8" w15:restartNumberingAfterBreak="0">
    <w:nsid w:val="4D4F0E42"/>
    <w:multiLevelType w:val="hybridMultilevel"/>
    <w:tmpl w:val="5C62AC7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1F4660"/>
    <w:multiLevelType w:val="hybridMultilevel"/>
    <w:tmpl w:val="9E489D20"/>
    <w:lvl w:ilvl="0" w:tplc="170ECAEE">
      <w:start w:val="1"/>
      <w:numFmt w:val="bullet"/>
      <w:pStyle w:val="SoABullet1"/>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7340D0"/>
    <w:multiLevelType w:val="hybridMultilevel"/>
    <w:tmpl w:val="228A6724"/>
    <w:lvl w:ilvl="0" w:tplc="7160EBB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BE65B01"/>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2" w15:restartNumberingAfterBreak="0">
    <w:nsid w:val="5F0D30F7"/>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3" w15:restartNumberingAfterBreak="0">
    <w:nsid w:val="61D321AB"/>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4" w15:restartNumberingAfterBreak="0">
    <w:nsid w:val="62051E90"/>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5" w15:restartNumberingAfterBreak="0">
    <w:nsid w:val="6C57173C"/>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6" w15:restartNumberingAfterBreak="0">
    <w:nsid w:val="6F7F189B"/>
    <w:multiLevelType w:val="hybridMultilevel"/>
    <w:tmpl w:val="AD6A6B3A"/>
    <w:lvl w:ilvl="0" w:tplc="0C09000F">
      <w:start w:val="1"/>
      <w:numFmt w:val="decimal"/>
      <w:lvlText w:val="%1."/>
      <w:lvlJc w:val="left"/>
      <w:pPr>
        <w:ind w:left="360" w:hanging="360"/>
      </w:pPr>
      <w:rPr>
        <w:rFonts w:cs="Times New Roman"/>
      </w:rPr>
    </w:lvl>
    <w:lvl w:ilvl="1" w:tplc="09402832">
      <w:numFmt w:val="bullet"/>
      <w:lvlText w:val="•"/>
      <w:lvlJc w:val="left"/>
      <w:pPr>
        <w:ind w:left="1080" w:hanging="360"/>
      </w:pPr>
      <w:rPr>
        <w:rFonts w:ascii="Arial" w:eastAsia="Times New Roman" w:hAnsi="Arial" w:cs="Times New Roman" w:hint="default"/>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7" w15:restartNumberingAfterBreak="0">
    <w:nsid w:val="74786B95"/>
    <w:multiLevelType w:val="hybridMultilevel"/>
    <w:tmpl w:val="10BE86D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E141085"/>
    <w:multiLevelType w:val="hybridMultilevel"/>
    <w:tmpl w:val="A240F878"/>
    <w:lvl w:ilvl="0" w:tplc="CAFA826A">
      <w:numFmt w:val="bullet"/>
      <w:lvlText w:val=""/>
      <w:lvlJc w:val="left"/>
      <w:pPr>
        <w:ind w:left="720" w:hanging="360"/>
      </w:pPr>
      <w:rPr>
        <w:rFonts w:ascii="Wingdings" w:eastAsiaTheme="minorHAnsi"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8"/>
  </w:num>
  <w:num w:numId="4">
    <w:abstractNumId w:val="15"/>
  </w:num>
  <w:num w:numId="5">
    <w:abstractNumId w:val="0"/>
  </w:num>
  <w:num w:numId="6">
    <w:abstractNumId w:val="2"/>
  </w:num>
  <w:num w:numId="7">
    <w:abstractNumId w:val="16"/>
  </w:num>
  <w:num w:numId="8">
    <w:abstractNumId w:val="20"/>
  </w:num>
  <w:num w:numId="9">
    <w:abstractNumId w:val="9"/>
  </w:num>
  <w:num w:numId="10">
    <w:abstractNumId w:val="27"/>
  </w:num>
  <w:num w:numId="11">
    <w:abstractNumId w:val="7"/>
  </w:num>
  <w:num w:numId="12">
    <w:abstractNumId w:val="18"/>
  </w:num>
  <w:num w:numId="1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0"/>
  </w:num>
  <w:num w:numId="26">
    <w:abstractNumId w:val="1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urence mccarthy">
    <w15:presenceInfo w15:providerId="Windows Live" w15:userId="6e4f2ca69e0bdd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F2D"/>
    <w:rsid w:val="000015EE"/>
    <w:rsid w:val="00015668"/>
    <w:rsid w:val="00024F70"/>
    <w:rsid w:val="00035812"/>
    <w:rsid w:val="00050177"/>
    <w:rsid w:val="00052652"/>
    <w:rsid w:val="00057545"/>
    <w:rsid w:val="000629A0"/>
    <w:rsid w:val="00063F0C"/>
    <w:rsid w:val="000640C0"/>
    <w:rsid w:val="000A093F"/>
    <w:rsid w:val="000A0ACE"/>
    <w:rsid w:val="000B5E2F"/>
    <w:rsid w:val="000B6E02"/>
    <w:rsid w:val="000D1B17"/>
    <w:rsid w:val="000D4389"/>
    <w:rsid w:val="000E0661"/>
    <w:rsid w:val="000E2849"/>
    <w:rsid w:val="000E4DF0"/>
    <w:rsid w:val="000F5B15"/>
    <w:rsid w:val="000F7F4C"/>
    <w:rsid w:val="00103530"/>
    <w:rsid w:val="00104B16"/>
    <w:rsid w:val="0010634D"/>
    <w:rsid w:val="0011532E"/>
    <w:rsid w:val="00116F79"/>
    <w:rsid w:val="00146AA3"/>
    <w:rsid w:val="001532F8"/>
    <w:rsid w:val="00172398"/>
    <w:rsid w:val="00184B02"/>
    <w:rsid w:val="001948A0"/>
    <w:rsid w:val="00197696"/>
    <w:rsid w:val="00197899"/>
    <w:rsid w:val="00197E90"/>
    <w:rsid w:val="001B7616"/>
    <w:rsid w:val="001C0EF7"/>
    <w:rsid w:val="001D6854"/>
    <w:rsid w:val="001E181A"/>
    <w:rsid w:val="001E294F"/>
    <w:rsid w:val="001F4270"/>
    <w:rsid w:val="001F68B3"/>
    <w:rsid w:val="002475BD"/>
    <w:rsid w:val="00250F18"/>
    <w:rsid w:val="00263EDC"/>
    <w:rsid w:val="00274FB0"/>
    <w:rsid w:val="0027725D"/>
    <w:rsid w:val="00281C4A"/>
    <w:rsid w:val="00282DEC"/>
    <w:rsid w:val="00286E46"/>
    <w:rsid w:val="002A042D"/>
    <w:rsid w:val="002B3795"/>
    <w:rsid w:val="002C4A8F"/>
    <w:rsid w:val="002D233C"/>
    <w:rsid w:val="002D41A7"/>
    <w:rsid w:val="002E0062"/>
    <w:rsid w:val="002E2105"/>
    <w:rsid w:val="00303B0D"/>
    <w:rsid w:val="003167A1"/>
    <w:rsid w:val="00344352"/>
    <w:rsid w:val="00360E58"/>
    <w:rsid w:val="003653E1"/>
    <w:rsid w:val="003834A2"/>
    <w:rsid w:val="00383992"/>
    <w:rsid w:val="00383CEB"/>
    <w:rsid w:val="00386E6D"/>
    <w:rsid w:val="00387187"/>
    <w:rsid w:val="00392915"/>
    <w:rsid w:val="00394ABE"/>
    <w:rsid w:val="003A1064"/>
    <w:rsid w:val="003A4D0A"/>
    <w:rsid w:val="003C3003"/>
    <w:rsid w:val="00402DDA"/>
    <w:rsid w:val="00402F0F"/>
    <w:rsid w:val="00405003"/>
    <w:rsid w:val="00406B77"/>
    <w:rsid w:val="00414697"/>
    <w:rsid w:val="0041567B"/>
    <w:rsid w:val="00424327"/>
    <w:rsid w:val="00430C24"/>
    <w:rsid w:val="00450B05"/>
    <w:rsid w:val="00461CAE"/>
    <w:rsid w:val="00480B79"/>
    <w:rsid w:val="00487256"/>
    <w:rsid w:val="004A11DB"/>
    <w:rsid w:val="004A7E45"/>
    <w:rsid w:val="004B6CE0"/>
    <w:rsid w:val="004C5F2D"/>
    <w:rsid w:val="004C7768"/>
    <w:rsid w:val="004E323A"/>
    <w:rsid w:val="00501B07"/>
    <w:rsid w:val="0050608A"/>
    <w:rsid w:val="005125C2"/>
    <w:rsid w:val="00513AEC"/>
    <w:rsid w:val="00522709"/>
    <w:rsid w:val="00525CE2"/>
    <w:rsid w:val="0053053D"/>
    <w:rsid w:val="00551787"/>
    <w:rsid w:val="00574A86"/>
    <w:rsid w:val="00581E46"/>
    <w:rsid w:val="00582909"/>
    <w:rsid w:val="00586A72"/>
    <w:rsid w:val="00587281"/>
    <w:rsid w:val="005978A6"/>
    <w:rsid w:val="005A78AE"/>
    <w:rsid w:val="005B3E29"/>
    <w:rsid w:val="005C7124"/>
    <w:rsid w:val="005D2C7D"/>
    <w:rsid w:val="005D4AB2"/>
    <w:rsid w:val="005E3683"/>
    <w:rsid w:val="005E4269"/>
    <w:rsid w:val="005F2B28"/>
    <w:rsid w:val="005F7299"/>
    <w:rsid w:val="005F7718"/>
    <w:rsid w:val="00621780"/>
    <w:rsid w:val="00632C16"/>
    <w:rsid w:val="00653095"/>
    <w:rsid w:val="00655E93"/>
    <w:rsid w:val="00662527"/>
    <w:rsid w:val="00683B80"/>
    <w:rsid w:val="006941EE"/>
    <w:rsid w:val="00696612"/>
    <w:rsid w:val="006B4A4C"/>
    <w:rsid w:val="006E5BE6"/>
    <w:rsid w:val="006F5133"/>
    <w:rsid w:val="00701321"/>
    <w:rsid w:val="007145E1"/>
    <w:rsid w:val="007213E3"/>
    <w:rsid w:val="007271CD"/>
    <w:rsid w:val="00733719"/>
    <w:rsid w:val="00743F6A"/>
    <w:rsid w:val="00754EB6"/>
    <w:rsid w:val="00761284"/>
    <w:rsid w:val="00766ECA"/>
    <w:rsid w:val="0078124A"/>
    <w:rsid w:val="007825EA"/>
    <w:rsid w:val="00783F86"/>
    <w:rsid w:val="007A2614"/>
    <w:rsid w:val="007A3F39"/>
    <w:rsid w:val="007B2468"/>
    <w:rsid w:val="007B61E7"/>
    <w:rsid w:val="007D1B59"/>
    <w:rsid w:val="007D7560"/>
    <w:rsid w:val="007E0B9B"/>
    <w:rsid w:val="007E44EB"/>
    <w:rsid w:val="007E74C2"/>
    <w:rsid w:val="007F0BE9"/>
    <w:rsid w:val="007F51D3"/>
    <w:rsid w:val="00801605"/>
    <w:rsid w:val="0081274D"/>
    <w:rsid w:val="00813A60"/>
    <w:rsid w:val="00815D77"/>
    <w:rsid w:val="00817A22"/>
    <w:rsid w:val="008300E5"/>
    <w:rsid w:val="00840B15"/>
    <w:rsid w:val="00851C32"/>
    <w:rsid w:val="00860E78"/>
    <w:rsid w:val="00880785"/>
    <w:rsid w:val="00881B2C"/>
    <w:rsid w:val="00887B54"/>
    <w:rsid w:val="008A4E10"/>
    <w:rsid w:val="008B115C"/>
    <w:rsid w:val="008C20FC"/>
    <w:rsid w:val="008C4F9E"/>
    <w:rsid w:val="008C518D"/>
    <w:rsid w:val="008D5B97"/>
    <w:rsid w:val="008E3CF8"/>
    <w:rsid w:val="008F124C"/>
    <w:rsid w:val="008F659D"/>
    <w:rsid w:val="00915459"/>
    <w:rsid w:val="00921934"/>
    <w:rsid w:val="009236E4"/>
    <w:rsid w:val="00951D48"/>
    <w:rsid w:val="0095229F"/>
    <w:rsid w:val="00962B5D"/>
    <w:rsid w:val="00972FF1"/>
    <w:rsid w:val="009833DF"/>
    <w:rsid w:val="00984A4A"/>
    <w:rsid w:val="009A26ED"/>
    <w:rsid w:val="009A4C2D"/>
    <w:rsid w:val="009B479E"/>
    <w:rsid w:val="009E0FEC"/>
    <w:rsid w:val="009E7241"/>
    <w:rsid w:val="009F7F6F"/>
    <w:rsid w:val="00A0108F"/>
    <w:rsid w:val="00A0326E"/>
    <w:rsid w:val="00A24AA7"/>
    <w:rsid w:val="00A3294B"/>
    <w:rsid w:val="00A34B6B"/>
    <w:rsid w:val="00A43D2D"/>
    <w:rsid w:val="00A4697A"/>
    <w:rsid w:val="00A47969"/>
    <w:rsid w:val="00A52EAA"/>
    <w:rsid w:val="00A55403"/>
    <w:rsid w:val="00A73CA8"/>
    <w:rsid w:val="00A8293B"/>
    <w:rsid w:val="00AA039F"/>
    <w:rsid w:val="00AB0512"/>
    <w:rsid w:val="00AB09F6"/>
    <w:rsid w:val="00AD2021"/>
    <w:rsid w:val="00B23425"/>
    <w:rsid w:val="00B32CAA"/>
    <w:rsid w:val="00B37E5E"/>
    <w:rsid w:val="00B40898"/>
    <w:rsid w:val="00B47F1F"/>
    <w:rsid w:val="00B54848"/>
    <w:rsid w:val="00B70447"/>
    <w:rsid w:val="00B8391C"/>
    <w:rsid w:val="00B8670B"/>
    <w:rsid w:val="00BA027C"/>
    <w:rsid w:val="00BA44C9"/>
    <w:rsid w:val="00BB098A"/>
    <w:rsid w:val="00BB1B2A"/>
    <w:rsid w:val="00BE0C7F"/>
    <w:rsid w:val="00BE36F7"/>
    <w:rsid w:val="00BE4056"/>
    <w:rsid w:val="00BE725B"/>
    <w:rsid w:val="00BF031B"/>
    <w:rsid w:val="00C04B3B"/>
    <w:rsid w:val="00C344EC"/>
    <w:rsid w:val="00C759BA"/>
    <w:rsid w:val="00C75EAD"/>
    <w:rsid w:val="00C778E4"/>
    <w:rsid w:val="00CB389A"/>
    <w:rsid w:val="00CC0A72"/>
    <w:rsid w:val="00CC1EC2"/>
    <w:rsid w:val="00CC7C14"/>
    <w:rsid w:val="00CE24A7"/>
    <w:rsid w:val="00CE483E"/>
    <w:rsid w:val="00D028F5"/>
    <w:rsid w:val="00D13F91"/>
    <w:rsid w:val="00D16237"/>
    <w:rsid w:val="00D23534"/>
    <w:rsid w:val="00D251D4"/>
    <w:rsid w:val="00D3000B"/>
    <w:rsid w:val="00D31397"/>
    <w:rsid w:val="00D40A2F"/>
    <w:rsid w:val="00D41D5A"/>
    <w:rsid w:val="00D42339"/>
    <w:rsid w:val="00D42363"/>
    <w:rsid w:val="00D466B4"/>
    <w:rsid w:val="00D55936"/>
    <w:rsid w:val="00D55E74"/>
    <w:rsid w:val="00D60D85"/>
    <w:rsid w:val="00D64643"/>
    <w:rsid w:val="00D8261F"/>
    <w:rsid w:val="00DB0F30"/>
    <w:rsid w:val="00DB70D7"/>
    <w:rsid w:val="00DB7A8E"/>
    <w:rsid w:val="00DD5222"/>
    <w:rsid w:val="00DE4B4B"/>
    <w:rsid w:val="00DE53CC"/>
    <w:rsid w:val="00DE6E9D"/>
    <w:rsid w:val="00DF3F90"/>
    <w:rsid w:val="00E032D7"/>
    <w:rsid w:val="00E06758"/>
    <w:rsid w:val="00E1213C"/>
    <w:rsid w:val="00E20C4F"/>
    <w:rsid w:val="00E26093"/>
    <w:rsid w:val="00E37697"/>
    <w:rsid w:val="00E377BC"/>
    <w:rsid w:val="00E43D34"/>
    <w:rsid w:val="00E51D42"/>
    <w:rsid w:val="00E76F30"/>
    <w:rsid w:val="00E866C1"/>
    <w:rsid w:val="00E92504"/>
    <w:rsid w:val="00EC394E"/>
    <w:rsid w:val="00ED0F37"/>
    <w:rsid w:val="00ED4B23"/>
    <w:rsid w:val="00EE095C"/>
    <w:rsid w:val="00EE1138"/>
    <w:rsid w:val="00EE7E17"/>
    <w:rsid w:val="00EF3CD8"/>
    <w:rsid w:val="00F02BBC"/>
    <w:rsid w:val="00F04412"/>
    <w:rsid w:val="00F05193"/>
    <w:rsid w:val="00F065F1"/>
    <w:rsid w:val="00F106E3"/>
    <w:rsid w:val="00F221EA"/>
    <w:rsid w:val="00F35510"/>
    <w:rsid w:val="00F6714A"/>
    <w:rsid w:val="00F70CE1"/>
    <w:rsid w:val="00F769AA"/>
    <w:rsid w:val="00F8327A"/>
    <w:rsid w:val="00F86E11"/>
    <w:rsid w:val="00F90629"/>
    <w:rsid w:val="00F915D5"/>
    <w:rsid w:val="00FA5AE2"/>
    <w:rsid w:val="00FA647C"/>
    <w:rsid w:val="00FA7627"/>
    <w:rsid w:val="00FB3100"/>
    <w:rsid w:val="00FB4BB1"/>
    <w:rsid w:val="00FB539C"/>
    <w:rsid w:val="00FE10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FAB38"/>
  <w15:docId w15:val="{45ED269D-47B8-45E5-A192-18480CDC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11D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FB539C"/>
    <w:pPr>
      <w:keepNext/>
      <w:suppressAutoHyphens/>
      <w:spacing w:before="120" w:after="120" w:line="240" w:lineRule="auto"/>
      <w:outlineLvl w:val="1"/>
    </w:pPr>
    <w:rPr>
      <w:rFonts w:ascii="Calibri" w:eastAsia="Times New Roman" w:hAnsi="Calibri" w:cs="Arial"/>
      <w:b/>
      <w:bCs/>
      <w:iCs/>
      <w:sz w:val="28"/>
      <w:szCs w:val="32"/>
      <w:lang w:eastAsia="zh-CN"/>
    </w:rPr>
  </w:style>
  <w:style w:type="paragraph" w:styleId="Heading3">
    <w:name w:val="heading 3"/>
    <w:basedOn w:val="Normal"/>
    <w:next w:val="Normal"/>
    <w:link w:val="Heading3Char"/>
    <w:uiPriority w:val="9"/>
    <w:semiHidden/>
    <w:unhideWhenUsed/>
    <w:qFormat/>
    <w:rsid w:val="00116F7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C5F2D"/>
    <w:pPr>
      <w:autoSpaceDE w:val="0"/>
      <w:autoSpaceDN w:val="0"/>
      <w:adjustRightInd w:val="0"/>
      <w:spacing w:after="0" w:line="240" w:lineRule="auto"/>
    </w:pPr>
    <w:rPr>
      <w:rFonts w:ascii="Arial" w:hAnsi="Arial" w:cs="Arial"/>
      <w:color w:val="000000"/>
      <w:sz w:val="24"/>
      <w:szCs w:val="24"/>
    </w:rPr>
  </w:style>
  <w:style w:type="paragraph" w:customStyle="1" w:styleId="Pa21">
    <w:name w:val="Pa21"/>
    <w:basedOn w:val="Default"/>
    <w:next w:val="Default"/>
    <w:uiPriority w:val="99"/>
    <w:rsid w:val="004C5F2D"/>
    <w:pPr>
      <w:spacing w:line="201" w:lineRule="atLeast"/>
    </w:pPr>
    <w:rPr>
      <w:color w:val="auto"/>
    </w:rPr>
  </w:style>
  <w:style w:type="paragraph" w:styleId="BalloonText">
    <w:name w:val="Balloon Text"/>
    <w:basedOn w:val="Normal"/>
    <w:link w:val="BalloonTextChar"/>
    <w:uiPriority w:val="99"/>
    <w:semiHidden/>
    <w:unhideWhenUsed/>
    <w:rsid w:val="0095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D48"/>
    <w:rPr>
      <w:rFonts w:ascii="Tahoma" w:hAnsi="Tahoma" w:cs="Tahoma"/>
      <w:sz w:val="16"/>
      <w:szCs w:val="16"/>
    </w:rPr>
  </w:style>
  <w:style w:type="character" w:customStyle="1" w:styleId="Green">
    <w:name w:val="Green"/>
    <w:rsid w:val="00951D48"/>
    <w:rPr>
      <w:rFonts w:ascii="Arial" w:hAnsi="Arial"/>
      <w:color w:val="28A028"/>
    </w:rPr>
  </w:style>
  <w:style w:type="paragraph" w:styleId="Header">
    <w:name w:val="header"/>
    <w:basedOn w:val="Normal"/>
    <w:link w:val="HeaderChar"/>
    <w:uiPriority w:val="99"/>
    <w:unhideWhenUsed/>
    <w:rsid w:val="00743F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3F6A"/>
  </w:style>
  <w:style w:type="paragraph" w:styleId="Footer">
    <w:name w:val="footer"/>
    <w:basedOn w:val="Normal"/>
    <w:link w:val="FooterChar"/>
    <w:unhideWhenUsed/>
    <w:rsid w:val="00743F6A"/>
    <w:pPr>
      <w:tabs>
        <w:tab w:val="center" w:pos="4513"/>
        <w:tab w:val="right" w:pos="9026"/>
      </w:tabs>
      <w:spacing w:after="0" w:line="240" w:lineRule="auto"/>
    </w:pPr>
  </w:style>
  <w:style w:type="character" w:customStyle="1" w:styleId="FooterChar">
    <w:name w:val="Footer Char"/>
    <w:basedOn w:val="DefaultParagraphFont"/>
    <w:link w:val="Footer"/>
    <w:rsid w:val="00743F6A"/>
  </w:style>
  <w:style w:type="paragraph" w:customStyle="1" w:styleId="Affinia1">
    <w:name w:val="Affinia 1"/>
    <w:basedOn w:val="Normal"/>
    <w:link w:val="Affinia1Char"/>
    <w:qFormat/>
    <w:rsid w:val="00FB4BB1"/>
    <w:pPr>
      <w:spacing w:after="0" w:line="312" w:lineRule="auto"/>
    </w:pPr>
    <w:rPr>
      <w:rFonts w:ascii="Arial" w:hAnsi="Arial" w:cs="Arial"/>
      <w:b/>
      <w:color w:val="00C6D7"/>
      <w:sz w:val="36"/>
      <w:szCs w:val="60"/>
    </w:rPr>
  </w:style>
  <w:style w:type="paragraph" w:styleId="ListParagraph">
    <w:name w:val="List Paragraph"/>
    <w:basedOn w:val="Normal"/>
    <w:uiPriority w:val="34"/>
    <w:qFormat/>
    <w:rsid w:val="00582909"/>
    <w:pPr>
      <w:ind w:left="720"/>
      <w:contextualSpacing/>
    </w:pPr>
  </w:style>
  <w:style w:type="character" w:customStyle="1" w:styleId="Affinia1Char">
    <w:name w:val="Affinia 1 Char"/>
    <w:basedOn w:val="DefaultParagraphFont"/>
    <w:link w:val="Affinia1"/>
    <w:rsid w:val="00FB4BB1"/>
    <w:rPr>
      <w:rFonts w:ascii="Arial" w:hAnsi="Arial" w:cs="Arial"/>
      <w:b/>
      <w:color w:val="00C6D7"/>
      <w:sz w:val="36"/>
      <w:szCs w:val="60"/>
    </w:rPr>
  </w:style>
  <w:style w:type="paragraph" w:customStyle="1" w:styleId="Affinia2">
    <w:name w:val="Affinia 2"/>
    <w:basedOn w:val="Normal"/>
    <w:link w:val="Affinia2Char"/>
    <w:qFormat/>
    <w:rsid w:val="007271CD"/>
    <w:rPr>
      <w:b/>
      <w:sz w:val="30"/>
      <w:szCs w:val="30"/>
    </w:rPr>
  </w:style>
  <w:style w:type="character" w:customStyle="1" w:styleId="Affinia2Char">
    <w:name w:val="Affinia 2 Char"/>
    <w:basedOn w:val="DefaultParagraphFont"/>
    <w:link w:val="Affinia2"/>
    <w:rsid w:val="007271CD"/>
    <w:rPr>
      <w:b/>
      <w:sz w:val="30"/>
      <w:szCs w:val="30"/>
    </w:rPr>
  </w:style>
  <w:style w:type="character" w:styleId="CommentReference">
    <w:name w:val="annotation reference"/>
    <w:basedOn w:val="DefaultParagraphFont"/>
    <w:uiPriority w:val="99"/>
    <w:semiHidden/>
    <w:unhideWhenUsed/>
    <w:rsid w:val="00FB3100"/>
    <w:rPr>
      <w:sz w:val="16"/>
      <w:szCs w:val="16"/>
    </w:rPr>
  </w:style>
  <w:style w:type="paragraph" w:styleId="CommentText">
    <w:name w:val="annotation text"/>
    <w:basedOn w:val="Normal"/>
    <w:link w:val="CommentTextChar"/>
    <w:uiPriority w:val="99"/>
    <w:semiHidden/>
    <w:unhideWhenUsed/>
    <w:rsid w:val="00FB3100"/>
    <w:pPr>
      <w:spacing w:line="240" w:lineRule="auto"/>
    </w:pPr>
    <w:rPr>
      <w:sz w:val="20"/>
      <w:szCs w:val="20"/>
    </w:rPr>
  </w:style>
  <w:style w:type="character" w:customStyle="1" w:styleId="CommentTextChar">
    <w:name w:val="Comment Text Char"/>
    <w:basedOn w:val="DefaultParagraphFont"/>
    <w:link w:val="CommentText"/>
    <w:uiPriority w:val="99"/>
    <w:semiHidden/>
    <w:rsid w:val="00FB3100"/>
    <w:rPr>
      <w:sz w:val="20"/>
      <w:szCs w:val="20"/>
    </w:rPr>
  </w:style>
  <w:style w:type="paragraph" w:styleId="CommentSubject">
    <w:name w:val="annotation subject"/>
    <w:basedOn w:val="CommentText"/>
    <w:next w:val="CommentText"/>
    <w:link w:val="CommentSubjectChar"/>
    <w:uiPriority w:val="99"/>
    <w:semiHidden/>
    <w:unhideWhenUsed/>
    <w:rsid w:val="00FB3100"/>
    <w:rPr>
      <w:b/>
      <w:bCs/>
    </w:rPr>
  </w:style>
  <w:style w:type="character" w:customStyle="1" w:styleId="CommentSubjectChar">
    <w:name w:val="Comment Subject Char"/>
    <w:basedOn w:val="CommentTextChar"/>
    <w:link w:val="CommentSubject"/>
    <w:uiPriority w:val="99"/>
    <w:semiHidden/>
    <w:rsid w:val="00FB3100"/>
    <w:rPr>
      <w:b/>
      <w:bCs/>
      <w:sz w:val="20"/>
      <w:szCs w:val="20"/>
    </w:rPr>
  </w:style>
  <w:style w:type="character" w:customStyle="1" w:styleId="Heading2Char">
    <w:name w:val="Heading 2 Char"/>
    <w:basedOn w:val="DefaultParagraphFont"/>
    <w:link w:val="Heading2"/>
    <w:rsid w:val="00FB539C"/>
    <w:rPr>
      <w:rFonts w:ascii="Calibri" w:eastAsia="Times New Roman" w:hAnsi="Calibri" w:cs="Arial"/>
      <w:b/>
      <w:bCs/>
      <w:iCs/>
      <w:sz w:val="28"/>
      <w:szCs w:val="32"/>
      <w:lang w:eastAsia="zh-CN"/>
    </w:rPr>
  </w:style>
  <w:style w:type="table" w:styleId="TableGrid">
    <w:name w:val="Table Grid"/>
    <w:basedOn w:val="TableNormal"/>
    <w:uiPriority w:val="59"/>
    <w:rsid w:val="00FB53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7F0BE9"/>
    <w:pPr>
      <w:numPr>
        <w:numId w:val="1"/>
      </w:numPr>
      <w:contextualSpacing/>
    </w:pPr>
  </w:style>
  <w:style w:type="paragraph" w:customStyle="1" w:styleId="SoABodyText">
    <w:name w:val="SoA Body Text"/>
    <w:basedOn w:val="Normal"/>
    <w:rsid w:val="00D31397"/>
    <w:pPr>
      <w:spacing w:after="0" w:line="300" w:lineRule="exact"/>
    </w:pPr>
    <w:rPr>
      <w:rFonts w:ascii="Arial" w:eastAsia="Times New Roman" w:hAnsi="Arial" w:cs="Arial"/>
      <w:color w:val="000000"/>
      <w:sz w:val="20"/>
      <w:lang w:eastAsia="zh-CN"/>
    </w:rPr>
  </w:style>
  <w:style w:type="paragraph" w:customStyle="1" w:styleId="SoAText">
    <w:name w:val="SoA Text"/>
    <w:qFormat/>
    <w:rsid w:val="00D31397"/>
    <w:pPr>
      <w:spacing w:after="0" w:line="240" w:lineRule="auto"/>
    </w:pPr>
    <w:rPr>
      <w:rFonts w:ascii="Arial" w:eastAsia="Times New Roman" w:hAnsi="Arial" w:cs="Tahoma"/>
      <w:bCs/>
      <w:snapToGrid w:val="0"/>
      <w:color w:val="000000"/>
      <w:szCs w:val="20"/>
      <w:lang w:eastAsia="en-AU"/>
    </w:rPr>
  </w:style>
  <w:style w:type="paragraph" w:customStyle="1" w:styleId="SoABullet1">
    <w:name w:val="SoA Bullet 1"/>
    <w:uiPriority w:val="99"/>
    <w:qFormat/>
    <w:rsid w:val="00D31397"/>
    <w:pPr>
      <w:numPr>
        <w:numId w:val="2"/>
      </w:numPr>
      <w:spacing w:before="60" w:after="60" w:line="240" w:lineRule="auto"/>
    </w:pPr>
    <w:rPr>
      <w:rFonts w:ascii="Arial" w:eastAsia="Times New Roman" w:hAnsi="Arial" w:cs="Tahoma"/>
      <w:bCs/>
      <w:snapToGrid w:val="0"/>
      <w:color w:val="000000"/>
      <w:szCs w:val="20"/>
      <w:lang w:eastAsia="en-AU"/>
    </w:rPr>
  </w:style>
  <w:style w:type="paragraph" w:customStyle="1" w:styleId="WestpacBullet1">
    <w:name w:val="Westpac Bullet1"/>
    <w:qFormat/>
    <w:rsid w:val="00E377BC"/>
    <w:pPr>
      <w:snapToGrid w:val="0"/>
      <w:ind w:left="720" w:hanging="360"/>
    </w:pPr>
    <w:rPr>
      <w:rFonts w:ascii="Arial" w:eastAsia="Times New Roman" w:hAnsi="Arial" w:cs="Arial"/>
      <w:bCs/>
      <w:color w:val="000000"/>
      <w:szCs w:val="20"/>
      <w:lang w:eastAsia="en-AU"/>
    </w:rPr>
  </w:style>
  <w:style w:type="numbering" w:customStyle="1" w:styleId="StyleBulletedWingdingssymbolLeft0cmHanging063cm2">
    <w:name w:val="Style Bulleted Wingdings (symbol) Left:  0 cm Hanging:  0.63 cm2"/>
    <w:basedOn w:val="NoList"/>
    <w:rsid w:val="00E377BC"/>
    <w:pPr>
      <w:numPr>
        <w:numId w:val="3"/>
      </w:numPr>
    </w:pPr>
  </w:style>
  <w:style w:type="paragraph" w:customStyle="1" w:styleId="BodyText1">
    <w:name w:val="Body Text1"/>
    <w:rsid w:val="00A52EAA"/>
    <w:pPr>
      <w:spacing w:after="0" w:line="240" w:lineRule="auto"/>
    </w:pPr>
    <w:rPr>
      <w:rFonts w:ascii="Arial" w:eastAsia="Times New Roman" w:hAnsi="Arial" w:cs="Times New Roman"/>
      <w:sz w:val="20"/>
      <w:szCs w:val="20"/>
      <w:lang w:eastAsia="ar-SA"/>
    </w:rPr>
  </w:style>
  <w:style w:type="paragraph" w:customStyle="1" w:styleId="Bullets1stindent">
    <w:name w:val="Bullets (1st indent)"/>
    <w:rsid w:val="00A52EAA"/>
    <w:pPr>
      <w:numPr>
        <w:numId w:val="4"/>
      </w:numPr>
      <w:spacing w:before="60" w:after="60" w:line="240" w:lineRule="auto"/>
    </w:pPr>
    <w:rPr>
      <w:rFonts w:ascii="Arial" w:eastAsia="Times New Roman" w:hAnsi="Arial" w:cs="Times New Roman"/>
      <w:sz w:val="20"/>
      <w:szCs w:val="20"/>
      <w:lang w:eastAsia="ar-SA"/>
    </w:rPr>
  </w:style>
  <w:style w:type="paragraph" w:customStyle="1" w:styleId="0Tab11L">
    <w:name w:val="0Tab11 L"/>
    <w:basedOn w:val="Normal"/>
    <w:qFormat/>
    <w:rsid w:val="0095229F"/>
    <w:pPr>
      <w:suppressAutoHyphens/>
      <w:spacing w:after="0" w:line="240" w:lineRule="auto"/>
    </w:pPr>
    <w:rPr>
      <w:rFonts w:ascii="Arial" w:eastAsia="Calibri" w:hAnsi="Arial" w:cs="Calibri"/>
      <w:lang w:eastAsia="ar-SA"/>
    </w:rPr>
  </w:style>
  <w:style w:type="paragraph" w:styleId="ListBullet2">
    <w:name w:val="List Bullet 2"/>
    <w:basedOn w:val="Normal"/>
    <w:uiPriority w:val="99"/>
    <w:semiHidden/>
    <w:unhideWhenUsed/>
    <w:rsid w:val="00F106E3"/>
    <w:pPr>
      <w:numPr>
        <w:numId w:val="5"/>
      </w:numPr>
      <w:contextualSpacing/>
    </w:pPr>
  </w:style>
  <w:style w:type="character" w:customStyle="1" w:styleId="Red">
    <w:name w:val="Red"/>
    <w:rsid w:val="00E51D42"/>
    <w:rPr>
      <w:rFonts w:ascii="Arial" w:hAnsi="Arial"/>
      <w:color w:val="FF0000"/>
    </w:rPr>
  </w:style>
  <w:style w:type="character" w:customStyle="1" w:styleId="Black">
    <w:name w:val="Black"/>
    <w:rsid w:val="00E51D42"/>
    <w:rPr>
      <w:rFonts w:ascii="Arial" w:hAnsi="Arial"/>
      <w:color w:val="auto"/>
      <w:sz w:val="20"/>
    </w:rPr>
  </w:style>
  <w:style w:type="paragraph" w:customStyle="1" w:styleId="BulletPoint">
    <w:name w:val="Bullet Point"/>
    <w:basedOn w:val="Normal"/>
    <w:rsid w:val="00D466B4"/>
    <w:pPr>
      <w:widowControl w:val="0"/>
      <w:numPr>
        <w:numId w:val="6"/>
      </w:numPr>
      <w:suppressAutoHyphens/>
      <w:autoSpaceDE w:val="0"/>
      <w:spacing w:after="113" w:line="100" w:lineRule="atLeast"/>
      <w:textAlignment w:val="center"/>
    </w:pPr>
    <w:rPr>
      <w:rFonts w:ascii="Century Gothic" w:eastAsia="Times New Roman" w:hAnsi="Century Gothic" w:cs="Arial"/>
      <w:color w:val="515151"/>
      <w:lang w:val="en-US" w:eastAsia="zh-CN"/>
    </w:rPr>
  </w:style>
  <w:style w:type="character" w:customStyle="1" w:styleId="Heading1Char">
    <w:name w:val="Heading 1 Char"/>
    <w:basedOn w:val="DefaultParagraphFont"/>
    <w:link w:val="Heading1"/>
    <w:uiPriority w:val="9"/>
    <w:rsid w:val="004A11DB"/>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A11DB"/>
    <w:pPr>
      <w:spacing w:line="259" w:lineRule="auto"/>
      <w:outlineLvl w:val="9"/>
    </w:pPr>
    <w:rPr>
      <w:lang w:val="en-US"/>
    </w:rPr>
  </w:style>
  <w:style w:type="paragraph" w:styleId="TOC2">
    <w:name w:val="toc 2"/>
    <w:basedOn w:val="Normal"/>
    <w:next w:val="Normal"/>
    <w:autoRedefine/>
    <w:uiPriority w:val="39"/>
    <w:unhideWhenUsed/>
    <w:rsid w:val="004A11DB"/>
    <w:pPr>
      <w:spacing w:after="100"/>
      <w:ind w:left="220"/>
    </w:pPr>
  </w:style>
  <w:style w:type="paragraph" w:styleId="TOC1">
    <w:name w:val="toc 1"/>
    <w:basedOn w:val="Normal"/>
    <w:next w:val="Normal"/>
    <w:autoRedefine/>
    <w:uiPriority w:val="39"/>
    <w:unhideWhenUsed/>
    <w:rsid w:val="004A11DB"/>
    <w:pPr>
      <w:spacing w:after="100"/>
    </w:pPr>
  </w:style>
  <w:style w:type="character" w:styleId="Hyperlink">
    <w:name w:val="Hyperlink"/>
    <w:basedOn w:val="DefaultParagraphFont"/>
    <w:uiPriority w:val="99"/>
    <w:unhideWhenUsed/>
    <w:rsid w:val="004A11DB"/>
    <w:rPr>
      <w:color w:val="0000FF" w:themeColor="hyperlink"/>
      <w:u w:val="single"/>
    </w:rPr>
  </w:style>
  <w:style w:type="paragraph" w:styleId="TOC3">
    <w:name w:val="toc 3"/>
    <w:basedOn w:val="Normal"/>
    <w:next w:val="Normal"/>
    <w:autoRedefine/>
    <w:uiPriority w:val="39"/>
    <w:unhideWhenUsed/>
    <w:rsid w:val="004A11DB"/>
    <w:pPr>
      <w:spacing w:after="100" w:line="259" w:lineRule="auto"/>
      <w:ind w:left="440"/>
    </w:pPr>
    <w:rPr>
      <w:rFonts w:eastAsiaTheme="minorEastAsia" w:cs="Times New Roman"/>
      <w:lang w:val="en-US"/>
    </w:rPr>
  </w:style>
  <w:style w:type="paragraph" w:styleId="TOC4">
    <w:name w:val="toc 4"/>
    <w:basedOn w:val="Normal"/>
    <w:next w:val="Normal"/>
    <w:autoRedefine/>
    <w:uiPriority w:val="39"/>
    <w:unhideWhenUsed/>
    <w:rsid w:val="004A11DB"/>
    <w:pPr>
      <w:spacing w:after="100" w:line="259" w:lineRule="auto"/>
      <w:ind w:left="660"/>
    </w:pPr>
    <w:rPr>
      <w:rFonts w:eastAsiaTheme="minorEastAsia"/>
      <w:lang w:eastAsia="en-AU"/>
    </w:rPr>
  </w:style>
  <w:style w:type="paragraph" w:styleId="TOC5">
    <w:name w:val="toc 5"/>
    <w:basedOn w:val="Normal"/>
    <w:next w:val="Normal"/>
    <w:autoRedefine/>
    <w:uiPriority w:val="39"/>
    <w:unhideWhenUsed/>
    <w:rsid w:val="004A11DB"/>
    <w:pPr>
      <w:spacing w:after="100" w:line="259" w:lineRule="auto"/>
      <w:ind w:left="880"/>
    </w:pPr>
    <w:rPr>
      <w:rFonts w:eastAsiaTheme="minorEastAsia"/>
      <w:lang w:eastAsia="en-AU"/>
    </w:rPr>
  </w:style>
  <w:style w:type="paragraph" w:styleId="TOC6">
    <w:name w:val="toc 6"/>
    <w:basedOn w:val="Normal"/>
    <w:next w:val="Normal"/>
    <w:autoRedefine/>
    <w:uiPriority w:val="39"/>
    <w:unhideWhenUsed/>
    <w:rsid w:val="004A11DB"/>
    <w:pPr>
      <w:spacing w:after="100" w:line="259" w:lineRule="auto"/>
      <w:ind w:left="1100"/>
    </w:pPr>
    <w:rPr>
      <w:rFonts w:eastAsiaTheme="minorEastAsia"/>
      <w:lang w:eastAsia="en-AU"/>
    </w:rPr>
  </w:style>
  <w:style w:type="paragraph" w:styleId="TOC7">
    <w:name w:val="toc 7"/>
    <w:basedOn w:val="Normal"/>
    <w:next w:val="Normal"/>
    <w:autoRedefine/>
    <w:uiPriority w:val="39"/>
    <w:unhideWhenUsed/>
    <w:rsid w:val="004A11DB"/>
    <w:pPr>
      <w:spacing w:after="100" w:line="259" w:lineRule="auto"/>
      <w:ind w:left="1320"/>
    </w:pPr>
    <w:rPr>
      <w:rFonts w:eastAsiaTheme="minorEastAsia"/>
      <w:lang w:eastAsia="en-AU"/>
    </w:rPr>
  </w:style>
  <w:style w:type="paragraph" w:styleId="TOC8">
    <w:name w:val="toc 8"/>
    <w:basedOn w:val="Normal"/>
    <w:next w:val="Normal"/>
    <w:autoRedefine/>
    <w:uiPriority w:val="39"/>
    <w:unhideWhenUsed/>
    <w:rsid w:val="004A11DB"/>
    <w:pPr>
      <w:spacing w:after="100" w:line="259" w:lineRule="auto"/>
      <w:ind w:left="1540"/>
    </w:pPr>
    <w:rPr>
      <w:rFonts w:eastAsiaTheme="minorEastAsia"/>
      <w:lang w:eastAsia="en-AU"/>
    </w:rPr>
  </w:style>
  <w:style w:type="paragraph" w:styleId="TOC9">
    <w:name w:val="toc 9"/>
    <w:basedOn w:val="Normal"/>
    <w:next w:val="Normal"/>
    <w:autoRedefine/>
    <w:uiPriority w:val="39"/>
    <w:unhideWhenUsed/>
    <w:rsid w:val="004A11DB"/>
    <w:pPr>
      <w:spacing w:after="100" w:line="259" w:lineRule="auto"/>
      <w:ind w:left="1760"/>
    </w:pPr>
    <w:rPr>
      <w:rFonts w:eastAsiaTheme="minorEastAsia"/>
      <w:lang w:eastAsia="en-AU"/>
    </w:rPr>
  </w:style>
  <w:style w:type="character" w:customStyle="1" w:styleId="Heading3Char">
    <w:name w:val="Heading 3 Char"/>
    <w:basedOn w:val="DefaultParagraphFont"/>
    <w:link w:val="Heading3"/>
    <w:uiPriority w:val="9"/>
    <w:semiHidden/>
    <w:rsid w:val="00116F79"/>
    <w:rPr>
      <w:rFonts w:asciiTheme="majorHAnsi" w:eastAsiaTheme="majorEastAsia" w:hAnsiTheme="majorHAnsi" w:cstheme="majorBidi"/>
      <w:b/>
      <w:bCs/>
      <w:color w:val="4F81BD" w:themeColor="accent1"/>
    </w:rPr>
  </w:style>
  <w:style w:type="paragraph" w:customStyle="1" w:styleId="TableHeading">
    <w:name w:val="Table Heading"/>
    <w:rsid w:val="00116F79"/>
    <w:pPr>
      <w:spacing w:after="0" w:line="240" w:lineRule="auto"/>
    </w:pPr>
    <w:rPr>
      <w:rFonts w:ascii="Arial" w:eastAsia="Times New Roman" w:hAnsi="Arial" w:cs="Times New Roman"/>
      <w:b/>
      <w:color w:val="FFFFFF"/>
      <w:szCs w:val="24"/>
      <w:lang w:eastAsia="en-AU"/>
    </w:rPr>
  </w:style>
  <w:style w:type="character" w:customStyle="1" w:styleId="TableTextChar">
    <w:name w:val="Table Text Char"/>
    <w:link w:val="TableText"/>
    <w:locked/>
    <w:rsid w:val="00116F79"/>
    <w:rPr>
      <w:rFonts w:ascii="Arial" w:hAnsi="Arial" w:cs="Arial"/>
      <w:color w:val="231F20"/>
      <w:sz w:val="18"/>
      <w:szCs w:val="24"/>
    </w:rPr>
  </w:style>
  <w:style w:type="paragraph" w:customStyle="1" w:styleId="TableText">
    <w:name w:val="Table Text"/>
    <w:basedOn w:val="Normal"/>
    <w:link w:val="TableTextChar"/>
    <w:rsid w:val="00116F79"/>
    <w:pPr>
      <w:spacing w:after="40" w:line="220" w:lineRule="atLeast"/>
    </w:pPr>
    <w:rPr>
      <w:rFonts w:ascii="Arial" w:hAnsi="Arial" w:cs="Arial"/>
      <w:color w:val="231F20"/>
      <w:sz w:val="18"/>
      <w:szCs w:val="24"/>
    </w:rPr>
  </w:style>
  <w:style w:type="character" w:customStyle="1" w:styleId="CustomGridTextChar">
    <w:name w:val="Custom Grid Text Char"/>
    <w:link w:val="CustomGridText"/>
    <w:locked/>
    <w:rsid w:val="00116F79"/>
    <w:rPr>
      <w:rFonts w:ascii="Arial" w:hAnsi="Arial" w:cs="Arial"/>
      <w:color w:val="231F20"/>
    </w:rPr>
  </w:style>
  <w:style w:type="paragraph" w:customStyle="1" w:styleId="CustomGridText">
    <w:name w:val="Custom Grid Text"/>
    <w:basedOn w:val="TableText"/>
    <w:link w:val="CustomGridTextChar"/>
    <w:rsid w:val="00116F79"/>
    <w:rPr>
      <w:sz w:val="22"/>
      <w:szCs w:val="22"/>
    </w:rPr>
  </w:style>
  <w:style w:type="character" w:customStyle="1" w:styleId="TablestyleChar">
    <w:name w:val="Table style Char"/>
    <w:link w:val="Tablestyle"/>
    <w:locked/>
    <w:rsid w:val="00116F79"/>
    <w:rPr>
      <w:rFonts w:ascii="Arial" w:hAnsi="Arial" w:cs="Arial"/>
      <w:color w:val="231F20"/>
      <w:sz w:val="18"/>
      <w:szCs w:val="24"/>
    </w:rPr>
  </w:style>
  <w:style w:type="paragraph" w:customStyle="1" w:styleId="Tablestyle">
    <w:name w:val="Table style"/>
    <w:basedOn w:val="Normal"/>
    <w:link w:val="TablestyleChar"/>
    <w:qFormat/>
    <w:rsid w:val="00116F79"/>
    <w:pPr>
      <w:spacing w:before="20" w:after="20" w:line="240" w:lineRule="auto"/>
    </w:pPr>
    <w:rPr>
      <w:rFonts w:ascii="Arial" w:hAnsi="Arial" w:cs="Arial"/>
      <w:color w:val="231F20"/>
      <w:sz w:val="18"/>
      <w:szCs w:val="24"/>
    </w:rPr>
  </w:style>
  <w:style w:type="character" w:customStyle="1" w:styleId="a6">
    <w:name w:val="a6"/>
    <w:rsid w:val="00387187"/>
    <w:rPr>
      <w:rFonts w:ascii="Myriad Pro" w:hAnsi="Myriad Pro" w:hint="default"/>
      <w:color w:val="000000"/>
    </w:rPr>
  </w:style>
  <w:style w:type="paragraph" w:customStyle="1" w:styleId="AffiniaNormal">
    <w:name w:val="AffiniaNormal"/>
    <w:basedOn w:val="Normal"/>
    <w:qFormat/>
    <w:rsid w:val="00696612"/>
    <w:pPr>
      <w:spacing w:after="0"/>
    </w:pPr>
    <w:rPr>
      <w:rFonts w:ascii="Arial" w:eastAsia="Calibri" w:hAnsi="Arial" w:cs="Arial"/>
      <w:sz w:val="20"/>
      <w:szCs w:val="20"/>
    </w:rPr>
  </w:style>
  <w:style w:type="paragraph" w:customStyle="1" w:styleId="AffiniaNormalRed">
    <w:name w:val="AffiniaNormalRed"/>
    <w:basedOn w:val="Normal"/>
    <w:qFormat/>
    <w:rsid w:val="00696612"/>
    <w:pPr>
      <w:spacing w:after="0"/>
    </w:pPr>
    <w:rPr>
      <w:rFonts w:ascii="Arial" w:eastAsia="Calibri" w:hAnsi="Arial" w:cs="Arial"/>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89528">
      <w:bodyDiv w:val="1"/>
      <w:marLeft w:val="0"/>
      <w:marRight w:val="0"/>
      <w:marTop w:val="0"/>
      <w:marBottom w:val="0"/>
      <w:divBdr>
        <w:top w:val="none" w:sz="0" w:space="0" w:color="auto"/>
        <w:left w:val="none" w:sz="0" w:space="0" w:color="auto"/>
        <w:bottom w:val="none" w:sz="0" w:space="0" w:color="auto"/>
        <w:right w:val="none" w:sz="0" w:space="0" w:color="auto"/>
      </w:divBdr>
    </w:div>
    <w:div w:id="245920794">
      <w:bodyDiv w:val="1"/>
      <w:marLeft w:val="0"/>
      <w:marRight w:val="0"/>
      <w:marTop w:val="0"/>
      <w:marBottom w:val="0"/>
      <w:divBdr>
        <w:top w:val="none" w:sz="0" w:space="0" w:color="auto"/>
        <w:left w:val="none" w:sz="0" w:space="0" w:color="auto"/>
        <w:bottom w:val="none" w:sz="0" w:space="0" w:color="auto"/>
        <w:right w:val="none" w:sz="0" w:space="0" w:color="auto"/>
      </w:divBdr>
    </w:div>
    <w:div w:id="428503437">
      <w:bodyDiv w:val="1"/>
      <w:marLeft w:val="0"/>
      <w:marRight w:val="0"/>
      <w:marTop w:val="0"/>
      <w:marBottom w:val="0"/>
      <w:divBdr>
        <w:top w:val="none" w:sz="0" w:space="0" w:color="auto"/>
        <w:left w:val="none" w:sz="0" w:space="0" w:color="auto"/>
        <w:bottom w:val="none" w:sz="0" w:space="0" w:color="auto"/>
        <w:right w:val="none" w:sz="0" w:space="0" w:color="auto"/>
      </w:divBdr>
    </w:div>
    <w:div w:id="556933937">
      <w:bodyDiv w:val="1"/>
      <w:marLeft w:val="0"/>
      <w:marRight w:val="0"/>
      <w:marTop w:val="0"/>
      <w:marBottom w:val="0"/>
      <w:divBdr>
        <w:top w:val="none" w:sz="0" w:space="0" w:color="auto"/>
        <w:left w:val="none" w:sz="0" w:space="0" w:color="auto"/>
        <w:bottom w:val="none" w:sz="0" w:space="0" w:color="auto"/>
        <w:right w:val="none" w:sz="0" w:space="0" w:color="auto"/>
      </w:divBdr>
    </w:div>
    <w:div w:id="713652566">
      <w:bodyDiv w:val="1"/>
      <w:marLeft w:val="0"/>
      <w:marRight w:val="0"/>
      <w:marTop w:val="0"/>
      <w:marBottom w:val="0"/>
      <w:divBdr>
        <w:top w:val="none" w:sz="0" w:space="0" w:color="auto"/>
        <w:left w:val="none" w:sz="0" w:space="0" w:color="auto"/>
        <w:bottom w:val="none" w:sz="0" w:space="0" w:color="auto"/>
        <w:right w:val="none" w:sz="0" w:space="0" w:color="auto"/>
      </w:divBdr>
    </w:div>
    <w:div w:id="745108976">
      <w:bodyDiv w:val="1"/>
      <w:marLeft w:val="0"/>
      <w:marRight w:val="0"/>
      <w:marTop w:val="0"/>
      <w:marBottom w:val="0"/>
      <w:divBdr>
        <w:top w:val="none" w:sz="0" w:space="0" w:color="auto"/>
        <w:left w:val="none" w:sz="0" w:space="0" w:color="auto"/>
        <w:bottom w:val="none" w:sz="0" w:space="0" w:color="auto"/>
        <w:right w:val="none" w:sz="0" w:space="0" w:color="auto"/>
      </w:divBdr>
    </w:div>
    <w:div w:id="989097984">
      <w:bodyDiv w:val="1"/>
      <w:marLeft w:val="0"/>
      <w:marRight w:val="0"/>
      <w:marTop w:val="0"/>
      <w:marBottom w:val="0"/>
      <w:divBdr>
        <w:top w:val="none" w:sz="0" w:space="0" w:color="auto"/>
        <w:left w:val="none" w:sz="0" w:space="0" w:color="auto"/>
        <w:bottom w:val="none" w:sz="0" w:space="0" w:color="auto"/>
        <w:right w:val="none" w:sz="0" w:space="0" w:color="auto"/>
      </w:divBdr>
    </w:div>
    <w:div w:id="1284726333">
      <w:bodyDiv w:val="1"/>
      <w:marLeft w:val="0"/>
      <w:marRight w:val="0"/>
      <w:marTop w:val="0"/>
      <w:marBottom w:val="0"/>
      <w:divBdr>
        <w:top w:val="none" w:sz="0" w:space="0" w:color="auto"/>
        <w:left w:val="none" w:sz="0" w:space="0" w:color="auto"/>
        <w:bottom w:val="none" w:sz="0" w:space="0" w:color="auto"/>
        <w:right w:val="none" w:sz="0" w:space="0" w:color="auto"/>
      </w:divBdr>
    </w:div>
    <w:div w:id="1357584459">
      <w:bodyDiv w:val="1"/>
      <w:marLeft w:val="0"/>
      <w:marRight w:val="0"/>
      <w:marTop w:val="0"/>
      <w:marBottom w:val="0"/>
      <w:divBdr>
        <w:top w:val="none" w:sz="0" w:space="0" w:color="auto"/>
        <w:left w:val="none" w:sz="0" w:space="0" w:color="auto"/>
        <w:bottom w:val="none" w:sz="0" w:space="0" w:color="auto"/>
        <w:right w:val="none" w:sz="0" w:space="0" w:color="auto"/>
      </w:divBdr>
    </w:div>
    <w:div w:id="1436174591">
      <w:bodyDiv w:val="1"/>
      <w:marLeft w:val="0"/>
      <w:marRight w:val="0"/>
      <w:marTop w:val="0"/>
      <w:marBottom w:val="0"/>
      <w:divBdr>
        <w:top w:val="none" w:sz="0" w:space="0" w:color="auto"/>
        <w:left w:val="none" w:sz="0" w:space="0" w:color="auto"/>
        <w:bottom w:val="none" w:sz="0" w:space="0" w:color="auto"/>
        <w:right w:val="none" w:sz="0" w:space="0" w:color="auto"/>
      </w:divBdr>
    </w:div>
    <w:div w:id="1654019762">
      <w:bodyDiv w:val="1"/>
      <w:marLeft w:val="0"/>
      <w:marRight w:val="0"/>
      <w:marTop w:val="0"/>
      <w:marBottom w:val="0"/>
      <w:divBdr>
        <w:top w:val="none" w:sz="0" w:space="0" w:color="auto"/>
        <w:left w:val="none" w:sz="0" w:space="0" w:color="auto"/>
        <w:bottom w:val="none" w:sz="0" w:space="0" w:color="auto"/>
        <w:right w:val="none" w:sz="0" w:space="0" w:color="auto"/>
      </w:divBdr>
    </w:div>
    <w:div w:id="1944606259">
      <w:bodyDiv w:val="1"/>
      <w:marLeft w:val="0"/>
      <w:marRight w:val="0"/>
      <w:marTop w:val="0"/>
      <w:marBottom w:val="0"/>
      <w:divBdr>
        <w:top w:val="none" w:sz="0" w:space="0" w:color="auto"/>
        <w:left w:val="none" w:sz="0" w:space="0" w:color="auto"/>
        <w:bottom w:val="none" w:sz="0" w:space="0" w:color="auto"/>
        <w:right w:val="none" w:sz="0" w:space="0" w:color="auto"/>
      </w:divBdr>
    </w:div>
    <w:div w:id="198642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oaic.gov.au" TargetMode="External"/><Relationship Id="rId4" Type="http://schemas.openxmlformats.org/officeDocument/2006/relationships/settings" Target="settings.xml"/><Relationship Id="rId9" Type="http://schemas.openxmlformats.org/officeDocument/2006/relationships/hyperlink" Target="http://www.affinia.com.a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affinia.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730E2E2-EAE3-472C-9A93-2810CF0D435C}">
  <we:reference id="wa102920437" version="1.3.1.1"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BE430-F5A7-4D40-83E3-39BADB4A0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2753</Words>
  <Characters>15696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TAL</Company>
  <LinksUpToDate>false</LinksUpToDate>
  <CharactersWithSpaces>18413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Alysia Tainton</dc:creator>
  <cp:keywords/>
  <dc:description/>
  <cp:lastModifiedBy>laurence mccarthy</cp:lastModifiedBy>
  <cp:revision>3</cp:revision>
  <cp:lastPrinted>2018-03-21T04:33:00Z</cp:lastPrinted>
  <dcterms:created xsi:type="dcterms:W3CDTF">2018-03-14T01:09:00Z</dcterms:created>
  <dcterms:modified xsi:type="dcterms:W3CDTF">2018-03-21T04:35:00Z</dcterms:modified>
</cp:coreProperties>
</file>